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AA6DBD" w14:textId="77777777" w:rsidR="00563471" w:rsidRPr="00211B58" w:rsidRDefault="00614D8F" w:rsidP="00211B58">
      <w:pPr>
        <w:ind w:left="7090"/>
        <w:jc w:val="right"/>
        <w:rPr>
          <w:rFonts w:ascii="Arial" w:hAnsi="Arial" w:cs="Arial"/>
          <w:sz w:val="20"/>
          <w:szCs w:val="20"/>
        </w:rPr>
      </w:pPr>
      <w:r w:rsidRPr="00211B58">
        <w:rPr>
          <w:rFonts w:ascii="Arial" w:hAnsi="Arial" w:cs="Arial"/>
          <w:sz w:val="20"/>
          <w:szCs w:val="20"/>
        </w:rPr>
        <w:t>Příloha č. 1 ZD</w:t>
      </w:r>
    </w:p>
    <w:p w14:paraId="596C810E" w14:textId="34988531" w:rsidR="00472B2D" w:rsidRPr="00211B58" w:rsidRDefault="00417BC8" w:rsidP="00AC660C">
      <w:pPr>
        <w:widowControl w:val="0"/>
        <w:tabs>
          <w:tab w:val="left" w:pos="709"/>
        </w:tabs>
        <w:autoSpaceDE w:val="0"/>
        <w:jc w:val="center"/>
        <w:rPr>
          <w:rFonts w:ascii="Arial" w:hAnsi="Arial" w:cs="Arial"/>
          <w:b/>
          <w:bCs/>
          <w:sz w:val="36"/>
          <w:szCs w:val="36"/>
        </w:rPr>
      </w:pPr>
      <w:r w:rsidRPr="00211B58">
        <w:rPr>
          <w:rFonts w:ascii="Arial" w:hAnsi="Arial" w:cs="Arial"/>
          <w:b/>
          <w:bCs/>
          <w:sz w:val="36"/>
          <w:szCs w:val="36"/>
        </w:rPr>
        <w:t>KUPNÍ SMLOUVA</w:t>
      </w:r>
    </w:p>
    <w:p w14:paraId="38F1CA02" w14:textId="39D43249" w:rsidR="00AD0D92" w:rsidRPr="00211B58" w:rsidRDefault="00AD0D92" w:rsidP="00AD0D92">
      <w:pPr>
        <w:widowControl w:val="0"/>
        <w:autoSpaceDE w:val="0"/>
        <w:rPr>
          <w:rFonts w:ascii="Arial" w:hAnsi="Arial" w:cs="Arial"/>
          <w:b/>
          <w:bCs/>
        </w:rPr>
      </w:pPr>
      <w:r w:rsidRPr="00211B58">
        <w:rPr>
          <w:rFonts w:ascii="Arial" w:hAnsi="Arial" w:cs="Arial"/>
          <w:b/>
          <w:bCs/>
          <w:sz w:val="16"/>
          <w:szCs w:val="16"/>
        </w:rPr>
        <w:t xml:space="preserve">                                                                                                      </w:t>
      </w:r>
      <w:r w:rsidRPr="00211B58">
        <w:rPr>
          <w:rFonts w:ascii="Arial" w:hAnsi="Arial" w:cs="Arial"/>
          <w:b/>
          <w:bCs/>
        </w:rPr>
        <w:t>na</w:t>
      </w:r>
    </w:p>
    <w:p w14:paraId="5E1ED6CB" w14:textId="02FAC439" w:rsidR="00666A4F" w:rsidRPr="00211B58" w:rsidRDefault="00393023" w:rsidP="00211B58">
      <w:pPr>
        <w:widowControl w:val="0"/>
        <w:autoSpaceDE w:val="0"/>
        <w:jc w:val="center"/>
        <w:rPr>
          <w:rFonts w:ascii="Arial" w:hAnsi="Arial" w:cs="Arial"/>
          <w:b/>
          <w:bCs/>
          <w:sz w:val="28"/>
          <w:szCs w:val="28"/>
        </w:rPr>
      </w:pPr>
      <w:bookmarkStart w:id="0" w:name="_Hlk196291783"/>
      <w:r w:rsidRPr="00211B58">
        <w:rPr>
          <w:rFonts w:ascii="Arial" w:hAnsi="Arial" w:cs="Arial"/>
          <w:b/>
          <w:sz w:val="28"/>
          <w:szCs w:val="28"/>
        </w:rPr>
        <w:t>„</w:t>
      </w:r>
      <w:bookmarkEnd w:id="0"/>
      <w:r w:rsidR="00211B58" w:rsidRPr="00211B58">
        <w:rPr>
          <w:rFonts w:ascii="Arial" w:hAnsi="Arial" w:cs="Arial"/>
          <w:b/>
          <w:sz w:val="28"/>
          <w:szCs w:val="28"/>
        </w:rPr>
        <w:t xml:space="preserve">Kolové otočné </w:t>
      </w:r>
      <w:r w:rsidR="00E507BD" w:rsidRPr="00211B58">
        <w:rPr>
          <w:rFonts w:ascii="Arial" w:hAnsi="Arial" w:cs="Arial"/>
          <w:b/>
          <w:sz w:val="28"/>
          <w:szCs w:val="28"/>
        </w:rPr>
        <w:t>rýpadl</w:t>
      </w:r>
      <w:r w:rsidR="00211B58" w:rsidRPr="00211B58">
        <w:rPr>
          <w:rFonts w:ascii="Arial" w:hAnsi="Arial" w:cs="Arial"/>
          <w:b/>
          <w:sz w:val="28"/>
          <w:szCs w:val="28"/>
        </w:rPr>
        <w:t>o</w:t>
      </w:r>
      <w:r w:rsidR="00F42EE3" w:rsidRPr="00211B58">
        <w:rPr>
          <w:rFonts w:ascii="Arial" w:hAnsi="Arial" w:cs="Arial"/>
          <w:b/>
          <w:sz w:val="28"/>
          <w:szCs w:val="28"/>
        </w:rPr>
        <w:t xml:space="preserve"> </w:t>
      </w:r>
      <w:r w:rsidRPr="00211B58">
        <w:rPr>
          <w:rFonts w:ascii="Arial" w:hAnsi="Arial" w:cs="Arial"/>
          <w:b/>
          <w:color w:val="FF0000"/>
          <w:sz w:val="28"/>
          <w:szCs w:val="28"/>
        </w:rPr>
        <w:t xml:space="preserve">typ doplní </w:t>
      </w:r>
      <w:r w:rsidR="00D72713" w:rsidRPr="00211B58">
        <w:rPr>
          <w:rFonts w:ascii="Arial" w:hAnsi="Arial" w:cs="Arial"/>
          <w:b/>
          <w:color w:val="FF0000"/>
          <w:sz w:val="28"/>
          <w:szCs w:val="28"/>
        </w:rPr>
        <w:t>Prodávající</w:t>
      </w:r>
      <w:r w:rsidRPr="00211B58">
        <w:rPr>
          <w:rFonts w:ascii="Arial" w:hAnsi="Arial" w:cs="Arial"/>
          <w:b/>
          <w:bCs/>
          <w:sz w:val="28"/>
          <w:szCs w:val="28"/>
        </w:rPr>
        <w:t>“</w:t>
      </w:r>
    </w:p>
    <w:p w14:paraId="6A05A809" w14:textId="77777777" w:rsidR="006259C1" w:rsidRPr="00211B58" w:rsidRDefault="006259C1" w:rsidP="004B6BE0">
      <w:pPr>
        <w:widowControl w:val="0"/>
        <w:autoSpaceDE w:val="0"/>
        <w:rPr>
          <w:rFonts w:ascii="Arial" w:hAnsi="Arial" w:cs="Arial"/>
          <w:bCs/>
        </w:rPr>
      </w:pPr>
    </w:p>
    <w:p w14:paraId="71B5F2BA" w14:textId="3D15D861" w:rsidR="00563471" w:rsidRPr="00211B58" w:rsidRDefault="00563471">
      <w:pPr>
        <w:widowControl w:val="0"/>
        <w:autoSpaceDE w:val="0"/>
        <w:jc w:val="center"/>
        <w:rPr>
          <w:rFonts w:ascii="Arial" w:hAnsi="Arial" w:cs="Arial"/>
          <w:b/>
          <w:sz w:val="22"/>
          <w:szCs w:val="22"/>
          <w:u w:val="single"/>
        </w:rPr>
      </w:pPr>
      <w:r w:rsidRPr="00211B58">
        <w:rPr>
          <w:rFonts w:ascii="Arial" w:hAnsi="Arial" w:cs="Arial"/>
          <w:bCs/>
          <w:sz w:val="22"/>
          <w:szCs w:val="22"/>
        </w:rPr>
        <w:t xml:space="preserve">Tuto KUPNÍ SMLOUVU </w:t>
      </w:r>
      <w:r w:rsidRPr="00211B58">
        <w:rPr>
          <w:rFonts w:ascii="Arial" w:eastAsia="Arial" w:hAnsi="Arial" w:cs="Arial"/>
          <w:sz w:val="22"/>
          <w:szCs w:val="22"/>
        </w:rPr>
        <w:t xml:space="preserve">(dále jen „Smlouva“) </w:t>
      </w:r>
      <w:r w:rsidRPr="00211B58">
        <w:rPr>
          <w:rFonts w:ascii="Arial" w:hAnsi="Arial" w:cs="Arial"/>
          <w:bCs/>
          <w:sz w:val="22"/>
          <w:szCs w:val="22"/>
        </w:rPr>
        <w:t xml:space="preserve">uzavřely níže uvedeného dne dle </w:t>
      </w:r>
      <w:proofErr w:type="spellStart"/>
      <w:r w:rsidRPr="00211B58">
        <w:rPr>
          <w:rFonts w:ascii="Arial" w:hAnsi="Arial" w:cs="Arial"/>
          <w:bCs/>
          <w:sz w:val="22"/>
          <w:szCs w:val="22"/>
        </w:rPr>
        <w:t>ust</w:t>
      </w:r>
      <w:proofErr w:type="spellEnd"/>
      <w:r w:rsidRPr="00211B58">
        <w:rPr>
          <w:rFonts w:ascii="Arial" w:hAnsi="Arial" w:cs="Arial"/>
          <w:bCs/>
          <w:sz w:val="22"/>
          <w:szCs w:val="22"/>
        </w:rPr>
        <w:t xml:space="preserve">. § 2079 a násl. občanského zákoníku č. 89/2012 Sb. v platném znění následující </w:t>
      </w:r>
      <w:r w:rsidR="00115930">
        <w:rPr>
          <w:rFonts w:ascii="Arial" w:hAnsi="Arial" w:cs="Arial"/>
          <w:bCs/>
          <w:sz w:val="22"/>
          <w:szCs w:val="22"/>
        </w:rPr>
        <w:t>Strany</w:t>
      </w:r>
      <w:r w:rsidRPr="00211B58">
        <w:rPr>
          <w:rFonts w:ascii="Arial" w:hAnsi="Arial" w:cs="Arial"/>
          <w:bCs/>
          <w:sz w:val="22"/>
          <w:szCs w:val="22"/>
        </w:rPr>
        <w:t>:</w:t>
      </w:r>
    </w:p>
    <w:p w14:paraId="5A39BBE3" w14:textId="77777777" w:rsidR="00563471" w:rsidRPr="00211B58" w:rsidRDefault="00563471">
      <w:pPr>
        <w:rPr>
          <w:rFonts w:ascii="Arial" w:hAnsi="Arial" w:cs="Arial"/>
          <w:b/>
          <w:sz w:val="22"/>
          <w:szCs w:val="22"/>
          <w:u w:val="single"/>
        </w:rPr>
      </w:pPr>
    </w:p>
    <w:p w14:paraId="761FAAFD" w14:textId="1199E358" w:rsidR="00563471" w:rsidRPr="00211B58" w:rsidRDefault="00901516">
      <w:pPr>
        <w:autoSpaceDE w:val="0"/>
        <w:jc w:val="both"/>
        <w:rPr>
          <w:rFonts w:ascii="Arial" w:eastAsia="Arial" w:hAnsi="Arial" w:cs="Arial"/>
          <w:sz w:val="22"/>
          <w:szCs w:val="22"/>
        </w:rPr>
      </w:pPr>
      <w:r w:rsidRPr="00211B58">
        <w:rPr>
          <w:rFonts w:ascii="Arial" w:hAnsi="Arial" w:cs="Arial"/>
          <w:sz w:val="22"/>
          <w:szCs w:val="22"/>
          <w:shd w:val="clear" w:color="auto" w:fill="FFFFFF"/>
        </w:rPr>
        <w:t>(A</w:t>
      </w:r>
      <w:r w:rsidRPr="00211B58">
        <w:rPr>
          <w:rFonts w:ascii="Arial" w:hAnsi="Arial" w:cs="Arial"/>
          <w:color w:val="FF0000"/>
          <w:sz w:val="22"/>
          <w:szCs w:val="22"/>
          <w:shd w:val="clear" w:color="auto" w:fill="FFFFFF"/>
        </w:rPr>
        <w:t xml:space="preserve">)  </w:t>
      </w:r>
      <w:proofErr w:type="gramStart"/>
      <w:r w:rsidRPr="00211B58">
        <w:rPr>
          <w:rFonts w:ascii="Arial" w:hAnsi="Arial" w:cs="Arial"/>
          <w:color w:val="FF0000"/>
          <w:sz w:val="22"/>
          <w:szCs w:val="22"/>
          <w:shd w:val="clear" w:color="auto" w:fill="FFFFFF"/>
        </w:rPr>
        <w:t xml:space="preserve">Firma </w:t>
      </w:r>
      <w:r w:rsidR="00B60699" w:rsidRPr="00211B58">
        <w:rPr>
          <w:rFonts w:ascii="Arial" w:hAnsi="Arial" w:cs="Arial"/>
          <w:color w:val="FF0000"/>
          <w:sz w:val="22"/>
          <w:szCs w:val="22"/>
          <w:shd w:val="clear" w:color="auto" w:fill="FFFFFF"/>
        </w:rPr>
        <w:t>-</w:t>
      </w:r>
      <w:r w:rsidRPr="00211B58">
        <w:rPr>
          <w:rFonts w:ascii="Arial" w:hAnsi="Arial" w:cs="Arial"/>
          <w:color w:val="FF0000"/>
          <w:sz w:val="22"/>
          <w:szCs w:val="22"/>
          <w:shd w:val="clear" w:color="auto" w:fill="FFFFFF"/>
        </w:rPr>
        <w:t xml:space="preserve"> Doplní</w:t>
      </w:r>
      <w:proofErr w:type="gramEnd"/>
      <w:r w:rsidRPr="00211B58">
        <w:rPr>
          <w:rFonts w:ascii="Arial" w:hAnsi="Arial" w:cs="Arial"/>
          <w:color w:val="FF0000"/>
          <w:sz w:val="22"/>
          <w:szCs w:val="22"/>
          <w:shd w:val="clear" w:color="auto" w:fill="FFFFFF"/>
        </w:rPr>
        <w:t xml:space="preserve"> </w:t>
      </w:r>
      <w:r w:rsidR="00D72713" w:rsidRPr="00211B58">
        <w:rPr>
          <w:rFonts w:ascii="Arial" w:hAnsi="Arial" w:cs="Arial"/>
          <w:color w:val="FF0000"/>
          <w:sz w:val="22"/>
          <w:szCs w:val="22"/>
          <w:shd w:val="clear" w:color="auto" w:fill="FFFFFF"/>
        </w:rPr>
        <w:t>Prodávající</w:t>
      </w:r>
      <w:r w:rsidR="00563471" w:rsidRPr="00211B58">
        <w:rPr>
          <w:rFonts w:ascii="Arial" w:eastAsia="Arial" w:hAnsi="Arial" w:cs="Arial"/>
          <w:sz w:val="22"/>
          <w:szCs w:val="22"/>
        </w:rPr>
        <w:t xml:space="preserve">, </w:t>
      </w:r>
    </w:p>
    <w:p w14:paraId="629CF44F" w14:textId="77777777" w:rsidR="006949EA" w:rsidRPr="00211B58" w:rsidRDefault="00563471">
      <w:pPr>
        <w:autoSpaceDE w:val="0"/>
        <w:jc w:val="both"/>
        <w:rPr>
          <w:rFonts w:ascii="Arial" w:eastAsia="Arial" w:hAnsi="Arial" w:cs="Arial"/>
          <w:sz w:val="22"/>
          <w:szCs w:val="22"/>
        </w:rPr>
      </w:pPr>
      <w:r w:rsidRPr="00211B58">
        <w:rPr>
          <w:rFonts w:ascii="Arial" w:eastAsia="Arial" w:hAnsi="Arial" w:cs="Arial"/>
          <w:sz w:val="22"/>
          <w:szCs w:val="22"/>
        </w:rPr>
        <w:t xml:space="preserve">sídlo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r w:rsidRPr="00211B58">
        <w:rPr>
          <w:rFonts w:ascii="Arial" w:eastAsia="Arial" w:hAnsi="Arial" w:cs="Arial"/>
          <w:sz w:val="22"/>
          <w:szCs w:val="22"/>
        </w:rPr>
        <w:t>,</w:t>
      </w:r>
    </w:p>
    <w:p w14:paraId="4B5C3343" w14:textId="77777777" w:rsidR="006949EA" w:rsidRPr="00211B58" w:rsidRDefault="00563471">
      <w:pPr>
        <w:autoSpaceDE w:val="0"/>
        <w:jc w:val="both"/>
        <w:rPr>
          <w:rFonts w:ascii="Arial" w:eastAsia="Arial" w:hAnsi="Arial" w:cs="Arial"/>
          <w:sz w:val="22"/>
          <w:szCs w:val="22"/>
        </w:rPr>
      </w:pPr>
      <w:r w:rsidRPr="00211B58">
        <w:rPr>
          <w:rFonts w:ascii="Arial" w:eastAsia="Arial" w:hAnsi="Arial" w:cs="Arial"/>
          <w:sz w:val="22"/>
          <w:szCs w:val="22"/>
        </w:rPr>
        <w:t xml:space="preserve">IČ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p>
    <w:p w14:paraId="40D522FE" w14:textId="77777777" w:rsidR="006949EA" w:rsidRPr="00211B58" w:rsidRDefault="00563471">
      <w:pPr>
        <w:autoSpaceDE w:val="0"/>
        <w:jc w:val="both"/>
        <w:rPr>
          <w:rFonts w:ascii="Arial" w:eastAsia="Arial" w:hAnsi="Arial" w:cs="Arial"/>
          <w:sz w:val="22"/>
          <w:szCs w:val="22"/>
        </w:rPr>
      </w:pPr>
      <w:r w:rsidRPr="00211B58">
        <w:rPr>
          <w:rFonts w:ascii="Arial" w:eastAsia="Arial" w:hAnsi="Arial" w:cs="Arial"/>
          <w:sz w:val="22"/>
          <w:szCs w:val="22"/>
        </w:rPr>
        <w:t xml:space="preserve">DIČ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p>
    <w:p w14:paraId="226267DF" w14:textId="22FF8D1C" w:rsidR="00563471" w:rsidRPr="00211B58" w:rsidRDefault="00563471">
      <w:pPr>
        <w:autoSpaceDE w:val="0"/>
        <w:jc w:val="both"/>
        <w:rPr>
          <w:rFonts w:ascii="Arial" w:eastAsia="Arial" w:hAnsi="Arial" w:cs="Arial"/>
          <w:sz w:val="22"/>
          <w:szCs w:val="22"/>
        </w:rPr>
      </w:pPr>
      <w:r w:rsidRPr="00211B58">
        <w:rPr>
          <w:rFonts w:ascii="Arial" w:eastAsia="Arial" w:hAnsi="Arial" w:cs="Arial"/>
          <w:sz w:val="22"/>
          <w:szCs w:val="22"/>
        </w:rPr>
        <w:t xml:space="preserve">zapsaná v obchodním rejstříku vedeném Krajským soudem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r w:rsidR="00901516" w:rsidRPr="00211B58">
        <w:rPr>
          <w:rFonts w:ascii="Arial" w:eastAsia="Arial" w:hAnsi="Arial" w:cs="Arial"/>
          <w:sz w:val="22"/>
          <w:szCs w:val="22"/>
        </w:rPr>
        <w:t xml:space="preserve"> </w:t>
      </w:r>
      <w:r w:rsidRPr="00211B58">
        <w:rPr>
          <w:rFonts w:ascii="Arial" w:eastAsia="Arial" w:hAnsi="Arial" w:cs="Arial"/>
          <w:sz w:val="22"/>
          <w:szCs w:val="22"/>
        </w:rPr>
        <w:t xml:space="preserve">oddíl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r w:rsidR="00901516" w:rsidRPr="00211B58">
        <w:rPr>
          <w:rFonts w:ascii="Arial" w:eastAsia="Arial" w:hAnsi="Arial" w:cs="Arial"/>
          <w:sz w:val="22"/>
          <w:szCs w:val="22"/>
        </w:rPr>
        <w:t xml:space="preserve"> </w:t>
      </w:r>
      <w:r w:rsidRPr="00211B58">
        <w:rPr>
          <w:rFonts w:ascii="Arial" w:eastAsia="Arial" w:hAnsi="Arial" w:cs="Arial"/>
          <w:sz w:val="22"/>
          <w:szCs w:val="22"/>
        </w:rPr>
        <w:t xml:space="preserve">vložka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p>
    <w:p w14:paraId="736B7837" w14:textId="155DCFC1" w:rsidR="006949EA" w:rsidRPr="00211B58" w:rsidRDefault="006949EA" w:rsidP="006949EA">
      <w:pPr>
        <w:pStyle w:val="-Strana-"/>
        <w:rPr>
          <w:rFonts w:ascii="Arial" w:eastAsia="Arial" w:hAnsi="Arial" w:cs="Arial"/>
          <w:sz w:val="22"/>
          <w:szCs w:val="22"/>
        </w:rPr>
      </w:pPr>
      <w:r w:rsidRPr="00211B58">
        <w:rPr>
          <w:rFonts w:ascii="Arial" w:eastAsia="Arial" w:hAnsi="Arial" w:cs="Arial"/>
          <w:sz w:val="22"/>
          <w:szCs w:val="22"/>
        </w:rPr>
        <w:t xml:space="preserve">Email: </w:t>
      </w:r>
      <w:r w:rsidRPr="00211B58">
        <w:rPr>
          <w:rFonts w:ascii="Arial" w:hAnsi="Arial" w:cs="Arial"/>
          <w:color w:val="FF0000"/>
          <w:sz w:val="22"/>
          <w:szCs w:val="22"/>
          <w:shd w:val="clear" w:color="auto" w:fill="FFFFFF"/>
        </w:rPr>
        <w:t>Doplní Prodávající</w:t>
      </w:r>
      <w:r w:rsidRPr="00211B58">
        <w:rPr>
          <w:rFonts w:ascii="Arial" w:eastAsia="Arial" w:hAnsi="Arial" w:cs="Arial"/>
          <w:sz w:val="22"/>
          <w:szCs w:val="22"/>
        </w:rPr>
        <w:t xml:space="preserve"> </w:t>
      </w:r>
    </w:p>
    <w:p w14:paraId="7ED93266" w14:textId="77428071" w:rsidR="006949EA" w:rsidRPr="00211B58" w:rsidRDefault="006949EA">
      <w:pPr>
        <w:autoSpaceDE w:val="0"/>
        <w:rPr>
          <w:rFonts w:ascii="Arial" w:eastAsia="Arial" w:hAnsi="Arial" w:cs="Arial"/>
          <w:sz w:val="22"/>
          <w:szCs w:val="22"/>
        </w:rPr>
      </w:pPr>
      <w:r w:rsidRPr="00211B58">
        <w:rPr>
          <w:rFonts w:ascii="Arial" w:eastAsia="Arial" w:hAnsi="Arial" w:cs="Arial"/>
          <w:sz w:val="22"/>
          <w:szCs w:val="22"/>
        </w:rPr>
        <w:t xml:space="preserve">DS: </w:t>
      </w:r>
      <w:r w:rsidRPr="00211B58">
        <w:rPr>
          <w:rFonts w:ascii="Arial" w:hAnsi="Arial" w:cs="Arial"/>
          <w:color w:val="FF0000"/>
          <w:sz w:val="22"/>
          <w:szCs w:val="22"/>
          <w:shd w:val="clear" w:color="auto" w:fill="FFFFFF"/>
        </w:rPr>
        <w:t>Doplní Prodávající</w:t>
      </w:r>
    </w:p>
    <w:p w14:paraId="2C35283B" w14:textId="4B9DC69C" w:rsidR="00563471" w:rsidRPr="00211B58" w:rsidRDefault="006949EA">
      <w:pPr>
        <w:autoSpaceDE w:val="0"/>
        <w:rPr>
          <w:rFonts w:ascii="Arial" w:eastAsia="Arial" w:hAnsi="Arial" w:cs="Arial"/>
          <w:sz w:val="22"/>
          <w:szCs w:val="22"/>
        </w:rPr>
      </w:pPr>
      <w:r w:rsidRPr="00211B58">
        <w:rPr>
          <w:rFonts w:ascii="Arial" w:eastAsia="Arial" w:hAnsi="Arial" w:cs="Arial"/>
          <w:sz w:val="22"/>
          <w:szCs w:val="22"/>
        </w:rPr>
        <w:t>Z</w:t>
      </w:r>
      <w:r w:rsidR="00563471" w:rsidRPr="00211B58">
        <w:rPr>
          <w:rFonts w:ascii="Arial" w:eastAsia="Arial" w:hAnsi="Arial" w:cs="Arial"/>
          <w:sz w:val="22"/>
          <w:szCs w:val="22"/>
        </w:rPr>
        <w:t xml:space="preserve">astoupený </w:t>
      </w:r>
      <w:r w:rsidR="00901516"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p>
    <w:p w14:paraId="0D0B940D" w14:textId="77777777" w:rsidR="00563471" w:rsidRPr="00211B58" w:rsidRDefault="00563471">
      <w:pPr>
        <w:autoSpaceDE w:val="0"/>
        <w:rPr>
          <w:rFonts w:ascii="Arial" w:eastAsia="Arial" w:hAnsi="Arial" w:cs="Arial"/>
          <w:sz w:val="22"/>
          <w:szCs w:val="22"/>
        </w:rPr>
      </w:pPr>
    </w:p>
    <w:p w14:paraId="2CE87E8F" w14:textId="77777777" w:rsidR="00563471" w:rsidRPr="00211B58" w:rsidRDefault="00563471">
      <w:pPr>
        <w:rPr>
          <w:rFonts w:ascii="Arial" w:hAnsi="Arial" w:cs="Arial"/>
          <w:sz w:val="22"/>
          <w:szCs w:val="22"/>
          <w:shd w:val="clear" w:color="auto" w:fill="FFFFFF"/>
        </w:rPr>
      </w:pPr>
      <w:r w:rsidRPr="00211B58">
        <w:rPr>
          <w:rFonts w:ascii="Arial" w:eastAsia="Arial" w:hAnsi="Arial" w:cs="Arial"/>
          <w:sz w:val="22"/>
          <w:szCs w:val="22"/>
        </w:rPr>
        <w:t>Zástupci oprávnění jednat ve věcech technických smlouvy:</w:t>
      </w:r>
    </w:p>
    <w:p w14:paraId="4D8354A2" w14:textId="26E84130" w:rsidR="00563471" w:rsidRPr="00211B58" w:rsidRDefault="00901516">
      <w:pPr>
        <w:tabs>
          <w:tab w:val="left" w:pos="180"/>
          <w:tab w:val="left" w:pos="1260"/>
        </w:tabs>
        <w:ind w:left="2835" w:right="475"/>
        <w:jc w:val="both"/>
        <w:rPr>
          <w:rFonts w:ascii="Arial" w:hAnsi="Arial" w:cs="Arial"/>
          <w:sz w:val="22"/>
          <w:szCs w:val="22"/>
        </w:rPr>
      </w:pPr>
      <w:r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r w:rsidRPr="00211B58">
        <w:rPr>
          <w:rFonts w:ascii="Arial" w:hAnsi="Arial" w:cs="Arial"/>
          <w:sz w:val="22"/>
          <w:szCs w:val="22"/>
        </w:rPr>
        <w:t xml:space="preserve"> </w:t>
      </w:r>
      <w:r w:rsidR="00563471" w:rsidRPr="00211B58">
        <w:rPr>
          <w:rFonts w:ascii="Arial" w:hAnsi="Arial" w:cs="Arial"/>
          <w:sz w:val="22"/>
          <w:szCs w:val="22"/>
        </w:rPr>
        <w:t xml:space="preserve">mob.tel: </w:t>
      </w:r>
      <w:r w:rsidRPr="00211B58">
        <w:rPr>
          <w:rFonts w:ascii="Arial" w:hAnsi="Arial" w:cs="Arial"/>
          <w:color w:val="FF0000"/>
          <w:sz w:val="22"/>
          <w:szCs w:val="22"/>
          <w:shd w:val="clear" w:color="auto" w:fill="FFFFFF"/>
        </w:rPr>
        <w:t xml:space="preserve">Doplní </w:t>
      </w:r>
      <w:r w:rsidR="00D72713" w:rsidRPr="00211B58">
        <w:rPr>
          <w:rFonts w:ascii="Arial" w:hAnsi="Arial" w:cs="Arial"/>
          <w:color w:val="FF0000"/>
          <w:sz w:val="22"/>
          <w:szCs w:val="22"/>
          <w:shd w:val="clear" w:color="auto" w:fill="FFFFFF"/>
        </w:rPr>
        <w:t>Prodávající</w:t>
      </w:r>
      <w:r w:rsidR="00563471" w:rsidRPr="00211B58">
        <w:rPr>
          <w:rFonts w:ascii="Arial" w:hAnsi="Arial" w:cs="Arial"/>
          <w:sz w:val="22"/>
          <w:szCs w:val="22"/>
        </w:rPr>
        <w:t xml:space="preserve">, </w:t>
      </w:r>
    </w:p>
    <w:p w14:paraId="22B7F39A" w14:textId="77777777" w:rsidR="006949EA" w:rsidRPr="00211B58" w:rsidRDefault="006949EA" w:rsidP="006949EA">
      <w:pPr>
        <w:widowControl w:val="0"/>
        <w:suppressAutoHyphens w:val="0"/>
        <w:autoSpaceDE w:val="0"/>
        <w:jc w:val="both"/>
        <w:rPr>
          <w:rFonts w:ascii="Arial" w:eastAsia="Arial" w:hAnsi="Arial" w:cs="Arial"/>
          <w:sz w:val="22"/>
          <w:szCs w:val="22"/>
        </w:rPr>
      </w:pPr>
    </w:p>
    <w:p w14:paraId="0609316B" w14:textId="77777777" w:rsidR="006949EA" w:rsidRPr="00211B58" w:rsidRDefault="006949EA" w:rsidP="006949EA">
      <w:pPr>
        <w:rPr>
          <w:rFonts w:ascii="Arial" w:eastAsia="Arial" w:hAnsi="Arial" w:cs="Arial"/>
          <w:sz w:val="22"/>
          <w:szCs w:val="22"/>
        </w:rPr>
      </w:pPr>
      <w:r w:rsidRPr="00211B58">
        <w:rPr>
          <w:rFonts w:ascii="Arial" w:eastAsia="Arial" w:hAnsi="Arial" w:cs="Arial"/>
          <w:sz w:val="22"/>
          <w:szCs w:val="22"/>
        </w:rPr>
        <w:t xml:space="preserve">Bankovní spojení: </w:t>
      </w:r>
      <w:r w:rsidRPr="00211B58">
        <w:rPr>
          <w:rFonts w:ascii="Arial" w:eastAsia="Arial" w:hAnsi="Arial" w:cs="Arial"/>
          <w:sz w:val="22"/>
          <w:szCs w:val="22"/>
        </w:rPr>
        <w:tab/>
      </w:r>
      <w:r w:rsidRPr="00211B58">
        <w:rPr>
          <w:rFonts w:ascii="Arial" w:eastAsia="Arial" w:hAnsi="Arial" w:cs="Arial"/>
          <w:sz w:val="22"/>
          <w:szCs w:val="22"/>
        </w:rPr>
        <w:tab/>
      </w:r>
      <w:r w:rsidRPr="00211B58">
        <w:rPr>
          <w:rFonts w:ascii="Arial" w:hAnsi="Arial" w:cs="Arial"/>
          <w:color w:val="FF0000"/>
          <w:sz w:val="22"/>
          <w:szCs w:val="22"/>
          <w:shd w:val="clear" w:color="auto" w:fill="FFFFFF"/>
        </w:rPr>
        <w:t>Doplní Prodávající</w:t>
      </w:r>
    </w:p>
    <w:p w14:paraId="528298EC" w14:textId="77777777" w:rsidR="006949EA" w:rsidRDefault="006949EA">
      <w:pPr>
        <w:autoSpaceDE w:val="0"/>
        <w:jc w:val="both"/>
        <w:rPr>
          <w:rFonts w:eastAsia="Arial"/>
        </w:rPr>
      </w:pPr>
    </w:p>
    <w:p w14:paraId="486FC950" w14:textId="6D14D029" w:rsidR="00563471" w:rsidRPr="00211B58" w:rsidRDefault="00563471">
      <w:pPr>
        <w:autoSpaceDE w:val="0"/>
        <w:jc w:val="both"/>
        <w:rPr>
          <w:rFonts w:ascii="Arial" w:eastAsia="Arial" w:hAnsi="Arial" w:cs="Arial"/>
          <w:sz w:val="22"/>
          <w:szCs w:val="22"/>
        </w:rPr>
      </w:pPr>
      <w:r w:rsidRPr="00211B58">
        <w:rPr>
          <w:rFonts w:ascii="Arial" w:eastAsia="Arial" w:hAnsi="Arial" w:cs="Arial"/>
          <w:sz w:val="22"/>
          <w:szCs w:val="22"/>
        </w:rPr>
        <w:t>(dále jen „</w:t>
      </w:r>
      <w:r w:rsidR="00D72713" w:rsidRPr="00211B58">
        <w:rPr>
          <w:rFonts w:ascii="Arial" w:eastAsia="Arial" w:hAnsi="Arial" w:cs="Arial"/>
          <w:sz w:val="22"/>
          <w:szCs w:val="22"/>
        </w:rPr>
        <w:t>Prodávající</w:t>
      </w:r>
      <w:r w:rsidRPr="00211B58">
        <w:rPr>
          <w:rFonts w:ascii="Arial" w:eastAsia="Arial" w:hAnsi="Arial" w:cs="Arial"/>
          <w:sz w:val="22"/>
          <w:szCs w:val="22"/>
        </w:rPr>
        <w:t xml:space="preserve">“), </w:t>
      </w:r>
    </w:p>
    <w:p w14:paraId="0E27B00A" w14:textId="77777777" w:rsidR="00563471" w:rsidRPr="00211B58" w:rsidRDefault="00563471">
      <w:pPr>
        <w:autoSpaceDE w:val="0"/>
        <w:jc w:val="both"/>
        <w:rPr>
          <w:rFonts w:ascii="Arial" w:eastAsia="Arial" w:hAnsi="Arial" w:cs="Arial"/>
          <w:sz w:val="22"/>
          <w:szCs w:val="22"/>
        </w:rPr>
      </w:pPr>
    </w:p>
    <w:p w14:paraId="6B164567" w14:textId="77777777" w:rsidR="00563471" w:rsidRPr="00211B58" w:rsidRDefault="00563471">
      <w:pPr>
        <w:autoSpaceDE w:val="0"/>
        <w:jc w:val="both"/>
        <w:rPr>
          <w:rFonts w:ascii="Arial" w:eastAsia="Arial" w:hAnsi="Arial" w:cs="Arial"/>
          <w:sz w:val="22"/>
          <w:szCs w:val="22"/>
        </w:rPr>
      </w:pPr>
      <w:r w:rsidRPr="00211B58">
        <w:rPr>
          <w:rFonts w:ascii="Arial" w:eastAsia="Arial" w:hAnsi="Arial" w:cs="Arial"/>
          <w:sz w:val="22"/>
          <w:szCs w:val="22"/>
        </w:rPr>
        <w:t xml:space="preserve">a </w:t>
      </w:r>
    </w:p>
    <w:p w14:paraId="60061E4C" w14:textId="77777777" w:rsidR="00563471" w:rsidRPr="00211B58" w:rsidRDefault="00563471">
      <w:pPr>
        <w:autoSpaceDE w:val="0"/>
        <w:rPr>
          <w:rFonts w:ascii="Arial" w:eastAsia="Arial" w:hAnsi="Arial" w:cs="Arial"/>
          <w:sz w:val="22"/>
          <w:szCs w:val="22"/>
        </w:rPr>
      </w:pPr>
    </w:p>
    <w:p w14:paraId="4BD60560" w14:textId="77777777" w:rsidR="00563471" w:rsidRPr="00211B58" w:rsidRDefault="00563471">
      <w:pPr>
        <w:autoSpaceDE w:val="0"/>
        <w:rPr>
          <w:rFonts w:ascii="Arial" w:eastAsia="Arial" w:hAnsi="Arial" w:cs="Arial"/>
          <w:sz w:val="22"/>
          <w:szCs w:val="22"/>
        </w:rPr>
      </w:pPr>
      <w:r w:rsidRPr="00211B58">
        <w:rPr>
          <w:rFonts w:ascii="Arial" w:eastAsia="Arial" w:hAnsi="Arial" w:cs="Arial"/>
          <w:sz w:val="22"/>
          <w:szCs w:val="22"/>
        </w:rPr>
        <w:t>(B) Správa a údržba silnic Pardubického kraje</w:t>
      </w:r>
    </w:p>
    <w:p w14:paraId="445D3607" w14:textId="77777777" w:rsidR="006E7166" w:rsidRPr="00211B58" w:rsidRDefault="006E7166" w:rsidP="006E7166">
      <w:pPr>
        <w:autoSpaceDE w:val="0"/>
        <w:rPr>
          <w:rFonts w:ascii="Arial" w:eastAsia="Arial" w:hAnsi="Arial" w:cs="Arial"/>
          <w:sz w:val="22"/>
          <w:szCs w:val="22"/>
        </w:rPr>
      </w:pPr>
      <w:r w:rsidRPr="00211B58">
        <w:rPr>
          <w:rFonts w:ascii="Arial" w:eastAsia="Arial" w:hAnsi="Arial" w:cs="Arial"/>
          <w:sz w:val="22"/>
          <w:szCs w:val="22"/>
        </w:rPr>
        <w:t>Se sídlem Doubravice 98, 533 53 Pardubice</w:t>
      </w:r>
    </w:p>
    <w:p w14:paraId="7CEE5359" w14:textId="77777777" w:rsidR="006E7166" w:rsidRPr="00211B58" w:rsidRDefault="006E7166" w:rsidP="006E7166">
      <w:pPr>
        <w:rPr>
          <w:rFonts w:ascii="Arial" w:eastAsia="Arial" w:hAnsi="Arial" w:cs="Arial"/>
          <w:sz w:val="22"/>
          <w:szCs w:val="22"/>
        </w:rPr>
      </w:pPr>
      <w:r w:rsidRPr="00211B58">
        <w:rPr>
          <w:rFonts w:ascii="Arial" w:hAnsi="Arial" w:cs="Arial"/>
          <w:sz w:val="22"/>
          <w:szCs w:val="22"/>
        </w:rPr>
        <w:t>IČO: 00085031, DIČ: CZ00085031 </w:t>
      </w:r>
    </w:p>
    <w:p w14:paraId="168FE82C" w14:textId="77777777" w:rsidR="006E7166" w:rsidRPr="00211B58" w:rsidRDefault="006E7166" w:rsidP="006E7166">
      <w:pPr>
        <w:autoSpaceDE w:val="0"/>
        <w:rPr>
          <w:rFonts w:ascii="Arial" w:eastAsia="Arial" w:hAnsi="Arial" w:cs="Arial"/>
          <w:sz w:val="22"/>
          <w:szCs w:val="22"/>
        </w:rPr>
      </w:pPr>
      <w:r w:rsidRPr="00211B58">
        <w:rPr>
          <w:rFonts w:ascii="Arial" w:eastAsia="Arial" w:hAnsi="Arial" w:cs="Arial"/>
          <w:sz w:val="22"/>
          <w:szCs w:val="22"/>
        </w:rPr>
        <w:t xml:space="preserve">zapsaná v obchodním rejstříku, vedeném Krajským soudem v Hradci Králové, oddíl </w:t>
      </w:r>
      <w:proofErr w:type="spellStart"/>
      <w:r w:rsidRPr="00211B58">
        <w:rPr>
          <w:rFonts w:ascii="Arial" w:eastAsia="Arial" w:hAnsi="Arial" w:cs="Arial"/>
          <w:sz w:val="22"/>
          <w:szCs w:val="22"/>
        </w:rPr>
        <w:t>Pr</w:t>
      </w:r>
      <w:proofErr w:type="spellEnd"/>
      <w:r w:rsidRPr="00211B58">
        <w:rPr>
          <w:rFonts w:ascii="Arial" w:eastAsia="Arial" w:hAnsi="Arial" w:cs="Arial"/>
          <w:sz w:val="22"/>
          <w:szCs w:val="22"/>
        </w:rPr>
        <w:t xml:space="preserve">, vložka 162 </w:t>
      </w:r>
    </w:p>
    <w:p w14:paraId="23F1FCC5" w14:textId="77777777" w:rsidR="006E7166" w:rsidRPr="00211B58" w:rsidRDefault="006E7166" w:rsidP="006E7166">
      <w:pPr>
        <w:autoSpaceDE w:val="0"/>
        <w:rPr>
          <w:rFonts w:ascii="Arial" w:eastAsia="Arial" w:hAnsi="Arial" w:cs="Arial"/>
          <w:sz w:val="22"/>
          <w:szCs w:val="22"/>
        </w:rPr>
      </w:pPr>
      <w:r w:rsidRPr="00211B58">
        <w:rPr>
          <w:rFonts w:ascii="Arial" w:eastAsia="Arial" w:hAnsi="Arial" w:cs="Arial"/>
          <w:sz w:val="22"/>
          <w:szCs w:val="22"/>
        </w:rPr>
        <w:t xml:space="preserve">Email: </w:t>
      </w:r>
      <w:r w:rsidRPr="00211B58">
        <w:rPr>
          <w:rFonts w:ascii="Arial" w:eastAsia="Arial" w:hAnsi="Arial" w:cs="Arial"/>
          <w:sz w:val="22"/>
          <w:szCs w:val="22"/>
        </w:rPr>
        <w:tab/>
      </w:r>
      <w:r w:rsidRPr="00211B58">
        <w:rPr>
          <w:rFonts w:ascii="Arial" w:eastAsia="Arial" w:hAnsi="Arial" w:cs="Arial"/>
          <w:sz w:val="22"/>
          <w:szCs w:val="22"/>
        </w:rPr>
        <w:tab/>
      </w:r>
      <w:r w:rsidRPr="00211B58">
        <w:rPr>
          <w:rFonts w:ascii="Arial" w:eastAsia="Arial" w:hAnsi="Arial" w:cs="Arial"/>
          <w:sz w:val="22"/>
          <w:szCs w:val="22"/>
        </w:rPr>
        <w:tab/>
      </w:r>
      <w:r w:rsidR="00A70C90" w:rsidRPr="00211B58">
        <w:rPr>
          <w:rStyle w:val="Hypertextovodkaz"/>
          <w:rFonts w:ascii="Arial" w:hAnsi="Arial" w:cs="Arial"/>
          <w:sz w:val="22"/>
          <w:szCs w:val="22"/>
        </w:rPr>
        <w:t>podatelna@suspk.cz</w:t>
      </w:r>
    </w:p>
    <w:p w14:paraId="1E13713C" w14:textId="5AA96A4A" w:rsidR="006949EA" w:rsidRPr="00211B58" w:rsidRDefault="006949EA" w:rsidP="006E7166">
      <w:pPr>
        <w:autoSpaceDE w:val="0"/>
        <w:rPr>
          <w:rFonts w:ascii="Arial" w:eastAsia="Arial" w:hAnsi="Arial" w:cs="Arial"/>
          <w:sz w:val="22"/>
          <w:szCs w:val="22"/>
        </w:rPr>
      </w:pPr>
      <w:r w:rsidRPr="00211B58">
        <w:rPr>
          <w:rFonts w:ascii="Arial" w:eastAsia="Arial" w:hAnsi="Arial" w:cs="Arial"/>
          <w:sz w:val="22"/>
          <w:szCs w:val="22"/>
        </w:rPr>
        <w:t>DS: ffhk8fq</w:t>
      </w:r>
    </w:p>
    <w:p w14:paraId="574AA07D" w14:textId="0E6D5803" w:rsidR="006E7166" w:rsidRPr="00211B58" w:rsidRDefault="006E7166" w:rsidP="006E7166">
      <w:pPr>
        <w:autoSpaceDE w:val="0"/>
        <w:rPr>
          <w:rFonts w:ascii="Arial" w:eastAsia="Arial" w:hAnsi="Arial" w:cs="Arial"/>
          <w:sz w:val="22"/>
          <w:szCs w:val="22"/>
        </w:rPr>
      </w:pPr>
      <w:r w:rsidRPr="00211B58">
        <w:rPr>
          <w:rFonts w:ascii="Arial" w:eastAsia="Arial" w:hAnsi="Arial" w:cs="Arial"/>
          <w:sz w:val="22"/>
          <w:szCs w:val="22"/>
        </w:rPr>
        <w:t>Zastoupená:</w:t>
      </w:r>
      <w:r w:rsidRPr="00211B58">
        <w:rPr>
          <w:rFonts w:ascii="Arial" w:eastAsia="Arial" w:hAnsi="Arial" w:cs="Arial"/>
          <w:sz w:val="22"/>
          <w:szCs w:val="22"/>
        </w:rPr>
        <w:tab/>
      </w:r>
      <w:r w:rsidRPr="00211B58">
        <w:rPr>
          <w:rFonts w:ascii="Arial" w:eastAsia="Arial" w:hAnsi="Arial" w:cs="Arial"/>
          <w:sz w:val="22"/>
          <w:szCs w:val="22"/>
        </w:rPr>
        <w:tab/>
      </w:r>
      <w:r w:rsidR="00A70C90" w:rsidRPr="00211B58">
        <w:rPr>
          <w:rFonts w:ascii="Arial" w:eastAsia="Arial" w:hAnsi="Arial" w:cs="Arial"/>
          <w:sz w:val="22"/>
          <w:szCs w:val="22"/>
        </w:rPr>
        <w:tab/>
      </w:r>
      <w:r w:rsidR="00A70C90" w:rsidRPr="00211B58">
        <w:rPr>
          <w:rFonts w:ascii="Arial" w:eastAsia="Arial" w:hAnsi="Arial" w:cs="Arial"/>
          <w:sz w:val="22"/>
          <w:szCs w:val="22"/>
        </w:rPr>
        <w:tab/>
        <w:t xml:space="preserve">               </w:t>
      </w:r>
      <w:r w:rsidRPr="00211B58">
        <w:rPr>
          <w:rFonts w:ascii="Arial" w:eastAsia="Arial" w:hAnsi="Arial" w:cs="Arial"/>
          <w:b/>
          <w:sz w:val="22"/>
          <w:szCs w:val="22"/>
        </w:rPr>
        <w:t xml:space="preserve">Ing. </w:t>
      </w:r>
      <w:r w:rsidR="00BA1FE8" w:rsidRPr="00211B58">
        <w:rPr>
          <w:rFonts w:ascii="Arial" w:hAnsi="Arial" w:cs="Arial"/>
          <w:b/>
          <w:bCs/>
          <w:sz w:val="22"/>
          <w:szCs w:val="22"/>
        </w:rPr>
        <w:t>Zdeňkem Vašákem</w:t>
      </w:r>
      <w:r w:rsidR="00BA1FE8" w:rsidRPr="00211B58">
        <w:rPr>
          <w:rFonts w:ascii="Arial" w:hAnsi="Arial" w:cs="Arial"/>
          <w:sz w:val="22"/>
          <w:szCs w:val="22"/>
        </w:rPr>
        <w:t xml:space="preserve"> </w:t>
      </w:r>
      <w:r w:rsidRPr="00211B58">
        <w:rPr>
          <w:rFonts w:ascii="Arial" w:eastAsia="Arial" w:hAnsi="Arial" w:cs="Arial"/>
          <w:sz w:val="22"/>
          <w:szCs w:val="22"/>
        </w:rPr>
        <w:t>– ředitelem</w:t>
      </w:r>
      <w:r w:rsidRPr="00211B58">
        <w:rPr>
          <w:rFonts w:ascii="Arial" w:eastAsia="Arial" w:hAnsi="Arial" w:cs="Arial"/>
          <w:sz w:val="22"/>
          <w:szCs w:val="22"/>
        </w:rPr>
        <w:tab/>
      </w:r>
    </w:p>
    <w:p w14:paraId="5C429FB1" w14:textId="1C3ECE45" w:rsidR="006E7166" w:rsidRPr="00211B58" w:rsidRDefault="006E7166" w:rsidP="00FC3866">
      <w:pPr>
        <w:ind w:left="2127"/>
        <w:rPr>
          <w:rFonts w:ascii="Arial" w:eastAsia="Arial" w:hAnsi="Arial" w:cs="Arial"/>
          <w:color w:val="000000"/>
          <w:sz w:val="22"/>
          <w:szCs w:val="22"/>
        </w:rPr>
      </w:pPr>
      <w:r w:rsidRPr="00211B58">
        <w:rPr>
          <w:rFonts w:ascii="Arial" w:eastAsia="Arial" w:hAnsi="Arial" w:cs="Arial"/>
          <w:b/>
          <w:sz w:val="22"/>
          <w:szCs w:val="22"/>
        </w:rPr>
        <w:t xml:space="preserve">Ing. </w:t>
      </w:r>
      <w:r w:rsidR="00A70C90" w:rsidRPr="00211B58">
        <w:rPr>
          <w:rFonts w:ascii="Arial" w:eastAsia="Arial" w:hAnsi="Arial" w:cs="Arial"/>
          <w:b/>
          <w:sz w:val="22"/>
          <w:szCs w:val="22"/>
        </w:rPr>
        <w:t>Jiří Synek</w:t>
      </w:r>
      <w:r w:rsidRPr="00211B58">
        <w:rPr>
          <w:rFonts w:ascii="Arial" w:eastAsia="Arial" w:hAnsi="Arial" w:cs="Arial"/>
          <w:sz w:val="22"/>
          <w:szCs w:val="22"/>
        </w:rPr>
        <w:t xml:space="preserve"> – </w:t>
      </w:r>
      <w:r w:rsidR="00707B66" w:rsidRPr="00211B58">
        <w:rPr>
          <w:rFonts w:ascii="Arial" w:eastAsia="Arial" w:hAnsi="Arial" w:cs="Arial"/>
          <w:color w:val="000000"/>
          <w:sz w:val="22"/>
          <w:szCs w:val="22"/>
        </w:rPr>
        <w:t xml:space="preserve">1.zástupce statutárního orgánu organizace na </w:t>
      </w:r>
      <w:proofErr w:type="gramStart"/>
      <w:r w:rsidR="00707B66" w:rsidRPr="00211B58">
        <w:rPr>
          <w:rFonts w:ascii="Arial" w:eastAsia="Arial" w:hAnsi="Arial" w:cs="Arial"/>
          <w:color w:val="000000"/>
          <w:sz w:val="22"/>
          <w:szCs w:val="22"/>
        </w:rPr>
        <w:t xml:space="preserve">základě </w:t>
      </w:r>
      <w:r w:rsidR="00FC3866" w:rsidRPr="00211B58">
        <w:rPr>
          <w:rFonts w:ascii="Arial" w:eastAsia="Arial" w:hAnsi="Arial" w:cs="Arial"/>
          <w:color w:val="000000"/>
          <w:sz w:val="22"/>
          <w:szCs w:val="22"/>
        </w:rPr>
        <w:t xml:space="preserve"> </w:t>
      </w:r>
      <w:r w:rsidR="00707B66" w:rsidRPr="00211B58">
        <w:rPr>
          <w:rFonts w:ascii="Arial" w:eastAsia="Arial" w:hAnsi="Arial" w:cs="Arial"/>
          <w:color w:val="000000"/>
          <w:sz w:val="22"/>
          <w:szCs w:val="22"/>
        </w:rPr>
        <w:t>pověření</w:t>
      </w:r>
      <w:proofErr w:type="gramEnd"/>
      <w:r w:rsidR="00707B66" w:rsidRPr="00211B58">
        <w:rPr>
          <w:rFonts w:ascii="Arial" w:eastAsia="Arial" w:hAnsi="Arial" w:cs="Arial"/>
          <w:color w:val="000000"/>
          <w:sz w:val="22"/>
          <w:szCs w:val="22"/>
        </w:rPr>
        <w:t xml:space="preserve"> </w:t>
      </w:r>
    </w:p>
    <w:p w14:paraId="07446B64" w14:textId="17683D79" w:rsidR="00FC3866" w:rsidRPr="00211B58" w:rsidRDefault="00FC3866" w:rsidP="00FC3866">
      <w:pPr>
        <w:ind w:left="2127"/>
        <w:rPr>
          <w:rFonts w:ascii="Arial" w:eastAsia="Arial" w:hAnsi="Arial" w:cs="Arial"/>
          <w:color w:val="000000"/>
          <w:sz w:val="22"/>
          <w:szCs w:val="22"/>
        </w:rPr>
      </w:pPr>
      <w:r w:rsidRPr="00211B58">
        <w:rPr>
          <w:rFonts w:ascii="Arial" w:eastAsia="Arial" w:hAnsi="Arial" w:cs="Arial"/>
          <w:b/>
          <w:bCs/>
          <w:sz w:val="22"/>
          <w:szCs w:val="22"/>
        </w:rPr>
        <w:t>Ing. Lenka Vašátková</w:t>
      </w:r>
      <w:r w:rsidRPr="00211B58">
        <w:rPr>
          <w:rFonts w:ascii="Arial" w:eastAsia="Arial" w:hAnsi="Arial" w:cs="Arial"/>
          <w:sz w:val="22"/>
          <w:szCs w:val="22"/>
        </w:rPr>
        <w:t xml:space="preserve"> – 2. </w:t>
      </w:r>
      <w:r w:rsidRPr="00211B58">
        <w:rPr>
          <w:rFonts w:ascii="Arial" w:eastAsia="Arial" w:hAnsi="Arial" w:cs="Arial"/>
          <w:color w:val="000000"/>
          <w:sz w:val="22"/>
          <w:szCs w:val="22"/>
        </w:rPr>
        <w:t xml:space="preserve">zástupce statutárního orgánu organizace na základě pověření </w:t>
      </w:r>
    </w:p>
    <w:p w14:paraId="44EAFD9C" w14:textId="66D88A4E" w:rsidR="00BB3799" w:rsidRPr="00211B58" w:rsidRDefault="00BB3799" w:rsidP="003C26B0">
      <w:pPr>
        <w:numPr>
          <w:ilvl w:val="12"/>
          <w:numId w:val="0"/>
        </w:numPr>
        <w:tabs>
          <w:tab w:val="left" w:pos="2127"/>
        </w:tabs>
        <w:rPr>
          <w:rFonts w:ascii="Arial" w:eastAsia="Arial" w:hAnsi="Arial" w:cs="Arial"/>
          <w:sz w:val="22"/>
          <w:szCs w:val="22"/>
        </w:rPr>
      </w:pPr>
    </w:p>
    <w:p w14:paraId="7CB21A04" w14:textId="77777777" w:rsidR="006E7166" w:rsidRPr="00211B58" w:rsidRDefault="004441AE" w:rsidP="003C26B0">
      <w:pPr>
        <w:numPr>
          <w:ilvl w:val="12"/>
          <w:numId w:val="0"/>
        </w:numPr>
        <w:tabs>
          <w:tab w:val="left" w:pos="2127"/>
        </w:tabs>
        <w:rPr>
          <w:rFonts w:ascii="Arial" w:hAnsi="Arial" w:cs="Arial"/>
          <w:sz w:val="22"/>
          <w:szCs w:val="22"/>
        </w:rPr>
      </w:pPr>
      <w:r w:rsidRPr="00211B58">
        <w:rPr>
          <w:rFonts w:ascii="Arial" w:hAnsi="Arial" w:cs="Arial"/>
          <w:sz w:val="22"/>
          <w:szCs w:val="22"/>
        </w:rPr>
        <w:t>Osoby oprávněné jednat ve věcech technických a převzít zařízení</w:t>
      </w:r>
      <w:r w:rsidR="006E7166" w:rsidRPr="00211B58">
        <w:rPr>
          <w:rFonts w:ascii="Arial" w:hAnsi="Arial" w:cs="Arial"/>
          <w:sz w:val="22"/>
          <w:szCs w:val="22"/>
        </w:rPr>
        <w:t>:</w:t>
      </w:r>
    </w:p>
    <w:p w14:paraId="6FBB87A9" w14:textId="77777777" w:rsidR="006E7166" w:rsidRPr="00211B58" w:rsidRDefault="006E7166" w:rsidP="006E7166">
      <w:pPr>
        <w:pStyle w:val="Zkladntext"/>
        <w:tabs>
          <w:tab w:val="left" w:pos="180"/>
          <w:tab w:val="left" w:pos="1418"/>
          <w:tab w:val="left" w:pos="2127"/>
        </w:tabs>
        <w:rPr>
          <w:rFonts w:ascii="Arial" w:hAnsi="Arial" w:cs="Arial"/>
          <w:sz w:val="22"/>
          <w:szCs w:val="22"/>
        </w:rPr>
      </w:pPr>
      <w:r w:rsidRPr="00211B58">
        <w:rPr>
          <w:rFonts w:ascii="Arial" w:hAnsi="Arial" w:cs="Arial"/>
          <w:b/>
          <w:sz w:val="22"/>
          <w:szCs w:val="22"/>
        </w:rPr>
        <w:tab/>
      </w:r>
      <w:r w:rsidRPr="00211B58">
        <w:rPr>
          <w:rFonts w:ascii="Arial" w:hAnsi="Arial" w:cs="Arial"/>
          <w:b/>
          <w:sz w:val="22"/>
          <w:szCs w:val="22"/>
        </w:rPr>
        <w:tab/>
      </w:r>
      <w:r w:rsidRPr="00211B58">
        <w:rPr>
          <w:rFonts w:ascii="Arial" w:hAnsi="Arial" w:cs="Arial"/>
          <w:b/>
          <w:sz w:val="22"/>
          <w:szCs w:val="22"/>
        </w:rPr>
        <w:tab/>
        <w:t xml:space="preserve">Jaroslav Vojta, </w:t>
      </w:r>
      <w:r w:rsidRPr="00211B58">
        <w:rPr>
          <w:rFonts w:ascii="Arial" w:hAnsi="Arial" w:cs="Arial"/>
          <w:sz w:val="22"/>
          <w:szCs w:val="22"/>
        </w:rPr>
        <w:t xml:space="preserve">mob.tel. 723 546 659, </w:t>
      </w:r>
      <w:hyperlink r:id="rId8" w:history="1">
        <w:r w:rsidRPr="00211B58">
          <w:rPr>
            <w:rStyle w:val="Hypertextovodkaz"/>
            <w:rFonts w:ascii="Arial" w:hAnsi="Arial" w:cs="Arial"/>
            <w:sz w:val="22"/>
            <w:szCs w:val="22"/>
          </w:rPr>
          <w:t>jaroslav.vojta@suspk.cz</w:t>
        </w:r>
      </w:hyperlink>
    </w:p>
    <w:p w14:paraId="4F936D71" w14:textId="06E97ABC" w:rsidR="00AD0D92" w:rsidRPr="00211B58" w:rsidRDefault="00AD0D92" w:rsidP="006E7166">
      <w:pPr>
        <w:pStyle w:val="Zkladntext"/>
        <w:tabs>
          <w:tab w:val="left" w:pos="180"/>
          <w:tab w:val="left" w:pos="1418"/>
          <w:tab w:val="left" w:pos="2127"/>
        </w:tabs>
        <w:rPr>
          <w:rFonts w:ascii="Arial" w:hAnsi="Arial" w:cs="Arial"/>
          <w:sz w:val="22"/>
          <w:szCs w:val="22"/>
        </w:rPr>
      </w:pPr>
      <w:r w:rsidRPr="00211B58">
        <w:rPr>
          <w:rFonts w:ascii="Arial" w:hAnsi="Arial" w:cs="Arial"/>
          <w:sz w:val="22"/>
          <w:szCs w:val="22"/>
        </w:rPr>
        <w:t xml:space="preserve">                                    </w:t>
      </w:r>
      <w:r w:rsidRPr="00211B58">
        <w:rPr>
          <w:rFonts w:ascii="Arial" w:hAnsi="Arial" w:cs="Arial"/>
          <w:b/>
          <w:bCs/>
          <w:sz w:val="22"/>
          <w:szCs w:val="22"/>
        </w:rPr>
        <w:t>Martin Dubský</w:t>
      </w:r>
      <w:r w:rsidRPr="00211B58">
        <w:rPr>
          <w:rFonts w:ascii="Arial" w:hAnsi="Arial" w:cs="Arial"/>
          <w:sz w:val="22"/>
          <w:szCs w:val="22"/>
        </w:rPr>
        <w:t xml:space="preserve">, mob. tel. 601 381 406 </w:t>
      </w:r>
      <w:hyperlink r:id="rId9" w:history="1">
        <w:r w:rsidRPr="00211B58">
          <w:rPr>
            <w:rStyle w:val="Hypertextovodkaz"/>
            <w:rFonts w:ascii="Arial" w:hAnsi="Arial" w:cs="Arial"/>
            <w:sz w:val="22"/>
            <w:szCs w:val="22"/>
          </w:rPr>
          <w:t>martin.dubsky@suspk.cz</w:t>
        </w:r>
      </w:hyperlink>
    </w:p>
    <w:p w14:paraId="4B94D5A5" w14:textId="7087B5C8" w:rsidR="0045024F" w:rsidRPr="00211B58" w:rsidRDefault="00A70C90" w:rsidP="00211B58">
      <w:pPr>
        <w:numPr>
          <w:ilvl w:val="12"/>
          <w:numId w:val="0"/>
        </w:numPr>
        <w:tabs>
          <w:tab w:val="left" w:pos="2835"/>
          <w:tab w:val="left" w:pos="6521"/>
        </w:tabs>
        <w:ind w:left="1418"/>
        <w:rPr>
          <w:rFonts w:ascii="Arial" w:hAnsi="Arial" w:cs="Arial"/>
          <w:sz w:val="22"/>
          <w:szCs w:val="22"/>
        </w:rPr>
      </w:pPr>
      <w:r w:rsidRPr="00211B58">
        <w:rPr>
          <w:rFonts w:ascii="Arial" w:hAnsi="Arial" w:cs="Arial"/>
          <w:b/>
          <w:sz w:val="22"/>
          <w:szCs w:val="22"/>
        </w:rPr>
        <w:t xml:space="preserve">            </w:t>
      </w:r>
    </w:p>
    <w:p w14:paraId="5E252ADD" w14:textId="77777777" w:rsidR="006E7166" w:rsidRPr="00211B58" w:rsidRDefault="006E7166" w:rsidP="0045024F">
      <w:pPr>
        <w:numPr>
          <w:ilvl w:val="12"/>
          <w:numId w:val="0"/>
        </w:numPr>
        <w:tabs>
          <w:tab w:val="left" w:pos="2127"/>
        </w:tabs>
        <w:rPr>
          <w:rFonts w:ascii="Arial" w:hAnsi="Arial" w:cs="Arial"/>
          <w:sz w:val="22"/>
          <w:szCs w:val="22"/>
        </w:rPr>
      </w:pPr>
      <w:r w:rsidRPr="00211B58">
        <w:rPr>
          <w:rFonts w:ascii="Arial" w:hAnsi="Arial" w:cs="Arial"/>
          <w:sz w:val="22"/>
          <w:szCs w:val="22"/>
        </w:rPr>
        <w:t>Bankovní spojení:</w:t>
      </w:r>
      <w:r w:rsidR="0045024F" w:rsidRPr="00211B58">
        <w:rPr>
          <w:rFonts w:ascii="Arial" w:hAnsi="Arial" w:cs="Arial"/>
          <w:sz w:val="22"/>
          <w:szCs w:val="22"/>
        </w:rPr>
        <w:tab/>
      </w:r>
      <w:proofErr w:type="spellStart"/>
      <w:r w:rsidRPr="00211B58">
        <w:rPr>
          <w:rFonts w:ascii="Arial" w:hAnsi="Arial" w:cs="Arial"/>
          <w:sz w:val="22"/>
          <w:szCs w:val="22"/>
        </w:rPr>
        <w:t>UniCredit</w:t>
      </w:r>
      <w:proofErr w:type="spellEnd"/>
      <w:r w:rsidRPr="00211B58">
        <w:rPr>
          <w:rFonts w:ascii="Arial" w:hAnsi="Arial" w:cs="Arial"/>
          <w:sz w:val="22"/>
          <w:szCs w:val="22"/>
        </w:rPr>
        <w:t xml:space="preserve"> Bank Czech Republic, a.s., pobočka Hradec Králové, </w:t>
      </w:r>
    </w:p>
    <w:p w14:paraId="507B18B5" w14:textId="77777777" w:rsidR="006E7166" w:rsidRPr="00211B58" w:rsidRDefault="006E7166" w:rsidP="006E7166">
      <w:pPr>
        <w:numPr>
          <w:ilvl w:val="12"/>
          <w:numId w:val="0"/>
        </w:numPr>
        <w:ind w:left="2125" w:firstLine="2"/>
        <w:jc w:val="both"/>
        <w:rPr>
          <w:rFonts w:ascii="Arial" w:hAnsi="Arial" w:cs="Arial"/>
          <w:sz w:val="22"/>
          <w:szCs w:val="22"/>
        </w:rPr>
      </w:pPr>
      <w:proofErr w:type="spellStart"/>
      <w:r w:rsidRPr="00211B58">
        <w:rPr>
          <w:rFonts w:ascii="Arial" w:hAnsi="Arial" w:cs="Arial"/>
          <w:sz w:val="22"/>
          <w:szCs w:val="22"/>
        </w:rPr>
        <w:t>č.ú</w:t>
      </w:r>
      <w:proofErr w:type="spellEnd"/>
      <w:r w:rsidRPr="00211B58">
        <w:rPr>
          <w:rFonts w:ascii="Arial" w:hAnsi="Arial" w:cs="Arial"/>
          <w:sz w:val="22"/>
          <w:szCs w:val="22"/>
        </w:rPr>
        <w:t>. 2433315074/2700</w:t>
      </w:r>
    </w:p>
    <w:p w14:paraId="3DEEC669" w14:textId="77777777" w:rsidR="00563471" w:rsidRPr="00211B58" w:rsidRDefault="00563471">
      <w:pPr>
        <w:pStyle w:val="Zkladntext"/>
        <w:spacing w:line="216" w:lineRule="auto"/>
        <w:rPr>
          <w:rFonts w:ascii="Arial" w:hAnsi="Arial" w:cs="Arial"/>
          <w:sz w:val="22"/>
          <w:szCs w:val="22"/>
        </w:rPr>
      </w:pPr>
    </w:p>
    <w:p w14:paraId="7931AFDB" w14:textId="77777777" w:rsidR="00B60699" w:rsidRPr="00211B58" w:rsidRDefault="00B60699" w:rsidP="00B60699">
      <w:pPr>
        <w:jc w:val="both"/>
        <w:rPr>
          <w:rFonts w:ascii="Arial" w:eastAsia="Arial" w:hAnsi="Arial" w:cs="Arial"/>
          <w:sz w:val="22"/>
          <w:szCs w:val="22"/>
        </w:rPr>
      </w:pPr>
      <w:r w:rsidRPr="00211B58">
        <w:rPr>
          <w:rFonts w:ascii="Arial" w:eastAsia="Arial" w:hAnsi="Arial" w:cs="Arial"/>
          <w:sz w:val="22"/>
          <w:szCs w:val="22"/>
        </w:rPr>
        <w:t xml:space="preserve">(dále jen „Kupující“) </w:t>
      </w:r>
    </w:p>
    <w:p w14:paraId="3656B9AB" w14:textId="77777777" w:rsidR="000952E4" w:rsidRDefault="000952E4" w:rsidP="00B60699">
      <w:pPr>
        <w:jc w:val="both"/>
        <w:rPr>
          <w:rFonts w:eastAsia="Arial"/>
        </w:rPr>
      </w:pPr>
    </w:p>
    <w:p w14:paraId="654027FE" w14:textId="6CB58120" w:rsidR="000952E4" w:rsidRPr="00211B58" w:rsidRDefault="000952E4" w:rsidP="00B60699">
      <w:pPr>
        <w:jc w:val="both"/>
        <w:rPr>
          <w:rFonts w:ascii="Arial" w:eastAsia="Arial" w:hAnsi="Arial" w:cs="Arial"/>
          <w:sz w:val="22"/>
          <w:szCs w:val="22"/>
        </w:rPr>
      </w:pPr>
      <w:r w:rsidRPr="00211B58">
        <w:rPr>
          <w:rFonts w:ascii="Arial" w:eastAsia="Arial" w:hAnsi="Arial" w:cs="Arial"/>
          <w:sz w:val="22"/>
          <w:szCs w:val="22"/>
        </w:rPr>
        <w:t>(společně dále jen také „</w:t>
      </w:r>
      <w:r w:rsidR="00115930">
        <w:rPr>
          <w:rFonts w:ascii="Arial" w:eastAsia="Arial" w:hAnsi="Arial" w:cs="Arial"/>
          <w:sz w:val="22"/>
          <w:szCs w:val="22"/>
        </w:rPr>
        <w:t>Strany</w:t>
      </w:r>
      <w:r w:rsidRPr="00211B58">
        <w:rPr>
          <w:rFonts w:ascii="Arial" w:eastAsia="Arial" w:hAnsi="Arial" w:cs="Arial"/>
          <w:sz w:val="22"/>
          <w:szCs w:val="22"/>
        </w:rPr>
        <w:t>“, nebo jednotlivě „</w:t>
      </w:r>
      <w:r w:rsidR="00115930">
        <w:rPr>
          <w:rFonts w:ascii="Arial" w:eastAsia="Arial" w:hAnsi="Arial" w:cs="Arial"/>
          <w:sz w:val="22"/>
          <w:szCs w:val="22"/>
        </w:rPr>
        <w:t>Strana</w:t>
      </w:r>
      <w:r w:rsidRPr="00211B58">
        <w:rPr>
          <w:rFonts w:ascii="Arial" w:eastAsia="Arial" w:hAnsi="Arial" w:cs="Arial"/>
          <w:sz w:val="22"/>
          <w:szCs w:val="22"/>
        </w:rPr>
        <w:t>“)</w:t>
      </w:r>
    </w:p>
    <w:p w14:paraId="5895D6D1" w14:textId="77777777" w:rsidR="006949EA" w:rsidRDefault="006949EA" w:rsidP="00B60699">
      <w:pPr>
        <w:jc w:val="both"/>
      </w:pPr>
    </w:p>
    <w:p w14:paraId="26B61294" w14:textId="305F7199" w:rsidR="006032D8" w:rsidRDefault="006032D8" w:rsidP="00B60699">
      <w:pPr>
        <w:jc w:val="both"/>
        <w:rPr>
          <w:rFonts w:ascii="Arial" w:hAnsi="Arial" w:cs="Arial"/>
          <w:sz w:val="22"/>
          <w:szCs w:val="22"/>
        </w:rPr>
      </w:pPr>
      <w:r w:rsidRPr="00211B58">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26DED196" w14:textId="77777777" w:rsidR="00211B58" w:rsidRDefault="00211B58" w:rsidP="00B60699">
      <w:pPr>
        <w:jc w:val="both"/>
        <w:rPr>
          <w:rFonts w:ascii="Arial" w:hAnsi="Arial" w:cs="Arial"/>
          <w:sz w:val="22"/>
          <w:szCs w:val="22"/>
        </w:rPr>
      </w:pPr>
    </w:p>
    <w:p w14:paraId="26CC0C67" w14:textId="21CAFD3E" w:rsidR="00211B58" w:rsidRPr="00211B58" w:rsidRDefault="00211B58" w:rsidP="00211B58">
      <w:pPr>
        <w:pStyle w:val="Odstavecseseznamem"/>
        <w:numPr>
          <w:ilvl w:val="0"/>
          <w:numId w:val="2"/>
        </w:numPr>
        <w:spacing w:after="240"/>
        <w:ind w:left="284" w:hanging="284"/>
        <w:jc w:val="both"/>
        <w:rPr>
          <w:rFonts w:ascii="Arial" w:hAnsi="Arial" w:cs="Arial"/>
          <w:b/>
          <w:bCs/>
          <w:sz w:val="28"/>
          <w:szCs w:val="28"/>
        </w:rPr>
      </w:pPr>
      <w:r w:rsidRPr="00211B58">
        <w:rPr>
          <w:rFonts w:ascii="Arial" w:hAnsi="Arial" w:cs="Arial"/>
          <w:b/>
          <w:bCs/>
          <w:sz w:val="28"/>
          <w:szCs w:val="28"/>
        </w:rPr>
        <w:t>ÚVODNÍ USTANOVENÍ</w:t>
      </w:r>
    </w:p>
    <w:p w14:paraId="182D8A3C" w14:textId="4B942EFC" w:rsidR="00211B58" w:rsidRDefault="00211B58" w:rsidP="00112C59">
      <w:pPr>
        <w:pStyle w:val="pf0"/>
        <w:numPr>
          <w:ilvl w:val="1"/>
          <w:numId w:val="39"/>
        </w:numPr>
        <w:ind w:left="567" w:hanging="567"/>
        <w:jc w:val="both"/>
        <w:rPr>
          <w:rStyle w:val="cf11"/>
          <w:rFonts w:ascii="Arial" w:hAnsi="Arial" w:cs="Arial"/>
          <w:sz w:val="22"/>
          <w:szCs w:val="22"/>
        </w:rPr>
      </w:pPr>
      <w:r w:rsidRPr="00211B58">
        <w:rPr>
          <w:rStyle w:val="cf01"/>
          <w:rFonts w:ascii="Arial" w:hAnsi="Arial" w:cs="Arial"/>
          <w:sz w:val="22"/>
          <w:szCs w:val="22"/>
        </w:rPr>
        <w:t xml:space="preserve">Tato Smlouva se uzavírá na základě výsledku zadávacího řízení veřejné zakázky </w:t>
      </w:r>
      <w:r w:rsidRPr="00211B58">
        <w:rPr>
          <w:rStyle w:val="cf11"/>
          <w:rFonts w:ascii="Arial" w:hAnsi="Arial" w:cs="Arial"/>
          <w:sz w:val="22"/>
          <w:szCs w:val="22"/>
        </w:rPr>
        <w:t>„Dodávka kolového otočného rýpadla pro cestmistrovství Luže</w:t>
      </w:r>
      <w:r w:rsidRPr="00211B58">
        <w:rPr>
          <w:rStyle w:val="cf21"/>
          <w:rFonts w:ascii="Arial" w:hAnsi="Arial" w:cs="Arial"/>
          <w:sz w:val="22"/>
          <w:szCs w:val="22"/>
        </w:rPr>
        <w:t xml:space="preserve"> typ doplní Prodávající</w:t>
      </w:r>
      <w:r w:rsidRPr="00211B58">
        <w:rPr>
          <w:rStyle w:val="cf11"/>
          <w:rFonts w:ascii="Arial" w:hAnsi="Arial" w:cs="Arial"/>
          <w:sz w:val="22"/>
          <w:szCs w:val="22"/>
        </w:rPr>
        <w:t>“</w:t>
      </w:r>
      <w:r>
        <w:rPr>
          <w:rStyle w:val="cf11"/>
          <w:rFonts w:ascii="Arial" w:hAnsi="Arial" w:cs="Arial"/>
          <w:sz w:val="22"/>
          <w:szCs w:val="22"/>
        </w:rPr>
        <w:t>.</w:t>
      </w:r>
    </w:p>
    <w:p w14:paraId="5DED7C69" w14:textId="600336BE" w:rsidR="00211B58" w:rsidRPr="00A41BB1" w:rsidRDefault="00211B58" w:rsidP="00112C59">
      <w:pPr>
        <w:pStyle w:val="pf0"/>
        <w:numPr>
          <w:ilvl w:val="1"/>
          <w:numId w:val="39"/>
        </w:numPr>
        <w:ind w:left="567" w:hanging="567"/>
        <w:jc w:val="both"/>
        <w:rPr>
          <w:rFonts w:ascii="Arial" w:hAnsi="Arial" w:cs="Arial"/>
          <w:sz w:val="22"/>
          <w:szCs w:val="22"/>
        </w:rPr>
      </w:pPr>
      <w:r w:rsidRPr="00211B58">
        <w:rPr>
          <w:rStyle w:val="cf01"/>
          <w:rFonts w:ascii="Arial" w:hAnsi="Arial" w:cs="Arial"/>
          <w:sz w:val="22"/>
          <w:szCs w:val="22"/>
        </w:rPr>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7B71BB20" w14:textId="77777777" w:rsidR="00563471" w:rsidRPr="00A41BB1" w:rsidRDefault="00D91501" w:rsidP="00A41BB1">
      <w:pPr>
        <w:widowControl w:val="0"/>
        <w:numPr>
          <w:ilvl w:val="0"/>
          <w:numId w:val="2"/>
        </w:numPr>
        <w:autoSpaceDE w:val="0"/>
        <w:spacing w:before="120" w:after="240"/>
        <w:ind w:left="283" w:hanging="357"/>
        <w:rPr>
          <w:rFonts w:ascii="Arial" w:hAnsi="Arial" w:cs="Arial"/>
          <w:b/>
          <w:bCs/>
          <w:caps/>
          <w:sz w:val="28"/>
          <w:szCs w:val="28"/>
        </w:rPr>
      </w:pPr>
      <w:r w:rsidRPr="00A41BB1">
        <w:rPr>
          <w:rFonts w:ascii="Arial" w:hAnsi="Arial" w:cs="Arial"/>
          <w:b/>
          <w:bCs/>
          <w:caps/>
          <w:sz w:val="28"/>
          <w:szCs w:val="28"/>
        </w:rPr>
        <w:t xml:space="preserve"> </w:t>
      </w:r>
      <w:r w:rsidR="00563471" w:rsidRPr="00A41BB1">
        <w:rPr>
          <w:rFonts w:ascii="Arial" w:hAnsi="Arial" w:cs="Arial"/>
          <w:b/>
          <w:bCs/>
          <w:caps/>
          <w:sz w:val="28"/>
          <w:szCs w:val="28"/>
        </w:rPr>
        <w:t>Předmět smlouvy</w:t>
      </w:r>
    </w:p>
    <w:p w14:paraId="53128261" w14:textId="1D98C9D3" w:rsidR="00C261D1" w:rsidRDefault="006032D8" w:rsidP="00112C59">
      <w:pPr>
        <w:pStyle w:val="Odstavecseseznamem"/>
        <w:widowControl w:val="0"/>
        <w:numPr>
          <w:ilvl w:val="1"/>
          <w:numId w:val="40"/>
        </w:numPr>
        <w:autoSpaceDE w:val="0"/>
        <w:ind w:left="567" w:hanging="567"/>
        <w:jc w:val="both"/>
        <w:rPr>
          <w:rFonts w:ascii="Arial" w:hAnsi="Arial" w:cs="Arial"/>
          <w:sz w:val="22"/>
          <w:szCs w:val="22"/>
        </w:rPr>
      </w:pPr>
      <w:r w:rsidRPr="00F62D0E">
        <w:rPr>
          <w:rFonts w:ascii="Arial" w:hAnsi="Arial" w:cs="Arial"/>
          <w:sz w:val="22"/>
          <w:szCs w:val="22"/>
        </w:rPr>
        <w:t>Předmětem</w:t>
      </w:r>
      <w:r w:rsidR="00417BC8" w:rsidRPr="00F62D0E">
        <w:rPr>
          <w:rFonts w:ascii="Arial" w:hAnsi="Arial" w:cs="Arial"/>
          <w:sz w:val="22"/>
          <w:szCs w:val="22"/>
        </w:rPr>
        <w:t xml:space="preserve"> </w:t>
      </w:r>
      <w:r w:rsidR="00772407" w:rsidRPr="00F62D0E">
        <w:rPr>
          <w:rFonts w:ascii="Arial" w:hAnsi="Arial" w:cs="Arial"/>
          <w:sz w:val="22"/>
          <w:szCs w:val="22"/>
        </w:rPr>
        <w:t xml:space="preserve">smlouvy je převod vlastnického práva k movité věci a odevzdání movité věci </w:t>
      </w:r>
      <w:r w:rsidR="00D72713" w:rsidRPr="00F62D0E">
        <w:rPr>
          <w:rFonts w:ascii="Arial" w:hAnsi="Arial" w:cs="Arial"/>
          <w:sz w:val="22"/>
          <w:szCs w:val="22"/>
        </w:rPr>
        <w:t>Prodávající</w:t>
      </w:r>
      <w:r w:rsidR="00772407" w:rsidRPr="00F62D0E">
        <w:rPr>
          <w:rFonts w:ascii="Arial" w:hAnsi="Arial" w:cs="Arial"/>
          <w:sz w:val="22"/>
          <w:szCs w:val="22"/>
        </w:rPr>
        <w:t>m Kupujícímu,</w:t>
      </w:r>
      <w:r w:rsidRPr="00F62D0E">
        <w:rPr>
          <w:rFonts w:ascii="Arial" w:hAnsi="Arial" w:cs="Arial"/>
          <w:sz w:val="22"/>
          <w:szCs w:val="22"/>
        </w:rPr>
        <w:t xml:space="preserve"> </w:t>
      </w:r>
      <w:r w:rsidR="00772407" w:rsidRPr="00F62D0E">
        <w:rPr>
          <w:rFonts w:ascii="Arial" w:hAnsi="Arial" w:cs="Arial"/>
          <w:sz w:val="22"/>
          <w:szCs w:val="22"/>
        </w:rPr>
        <w:t xml:space="preserve">a to </w:t>
      </w:r>
      <w:r w:rsidR="00417BC8" w:rsidRPr="00F62D0E">
        <w:rPr>
          <w:rFonts w:ascii="Arial" w:hAnsi="Arial" w:cs="Arial"/>
          <w:b/>
          <w:bCs/>
          <w:spacing w:val="-2"/>
          <w:sz w:val="22"/>
          <w:szCs w:val="22"/>
        </w:rPr>
        <w:t xml:space="preserve">továrně </w:t>
      </w:r>
      <w:r w:rsidR="00E507BD" w:rsidRPr="00F62D0E">
        <w:rPr>
          <w:rFonts w:ascii="Arial" w:hAnsi="Arial" w:cs="Arial"/>
          <w:b/>
          <w:sz w:val="22"/>
          <w:szCs w:val="22"/>
        </w:rPr>
        <w:t>nov</w:t>
      </w:r>
      <w:r w:rsidR="00B23A51" w:rsidRPr="00F62D0E">
        <w:rPr>
          <w:rFonts w:ascii="Arial" w:hAnsi="Arial" w:cs="Arial"/>
          <w:b/>
          <w:sz w:val="22"/>
          <w:szCs w:val="22"/>
        </w:rPr>
        <w:t>é</w:t>
      </w:r>
      <w:r w:rsidR="00F62D0E" w:rsidRPr="00F62D0E">
        <w:rPr>
          <w:rFonts w:ascii="Arial" w:hAnsi="Arial" w:cs="Arial"/>
          <w:b/>
          <w:sz w:val="22"/>
          <w:szCs w:val="22"/>
        </w:rPr>
        <w:t>ho</w:t>
      </w:r>
      <w:r w:rsidR="00E507BD" w:rsidRPr="00F62D0E">
        <w:rPr>
          <w:rFonts w:ascii="Arial" w:hAnsi="Arial" w:cs="Arial"/>
          <w:b/>
          <w:sz w:val="22"/>
          <w:szCs w:val="22"/>
        </w:rPr>
        <w:t xml:space="preserve"> </w:t>
      </w:r>
      <w:r w:rsidR="00342C30" w:rsidRPr="00F62D0E">
        <w:rPr>
          <w:rFonts w:ascii="Arial" w:hAnsi="Arial" w:cs="Arial"/>
          <w:b/>
          <w:sz w:val="22"/>
          <w:szCs w:val="22"/>
        </w:rPr>
        <w:t>kolov</w:t>
      </w:r>
      <w:r w:rsidR="00B23A51" w:rsidRPr="00F62D0E">
        <w:rPr>
          <w:rFonts w:ascii="Arial" w:hAnsi="Arial" w:cs="Arial"/>
          <w:b/>
          <w:sz w:val="22"/>
          <w:szCs w:val="22"/>
        </w:rPr>
        <w:t>é</w:t>
      </w:r>
      <w:r w:rsidR="00F62D0E" w:rsidRPr="00F62D0E">
        <w:rPr>
          <w:rFonts w:ascii="Arial" w:hAnsi="Arial" w:cs="Arial"/>
          <w:b/>
          <w:sz w:val="22"/>
          <w:szCs w:val="22"/>
        </w:rPr>
        <w:t>ho</w:t>
      </w:r>
      <w:r w:rsidR="00342C30" w:rsidRPr="00F62D0E">
        <w:rPr>
          <w:rFonts w:ascii="Arial" w:hAnsi="Arial" w:cs="Arial"/>
          <w:b/>
          <w:sz w:val="22"/>
          <w:szCs w:val="22"/>
        </w:rPr>
        <w:t xml:space="preserve"> </w:t>
      </w:r>
      <w:r w:rsidR="00B23A51" w:rsidRPr="00F62D0E">
        <w:rPr>
          <w:rFonts w:ascii="Arial" w:hAnsi="Arial" w:cs="Arial"/>
          <w:b/>
          <w:sz w:val="22"/>
          <w:szCs w:val="22"/>
        </w:rPr>
        <w:t>otočné</w:t>
      </w:r>
      <w:r w:rsidR="00F62D0E" w:rsidRPr="00F62D0E">
        <w:rPr>
          <w:rFonts w:ascii="Arial" w:hAnsi="Arial" w:cs="Arial"/>
          <w:b/>
          <w:sz w:val="22"/>
          <w:szCs w:val="22"/>
        </w:rPr>
        <w:t>ho</w:t>
      </w:r>
      <w:r w:rsidR="00B23A51" w:rsidRPr="00F62D0E">
        <w:rPr>
          <w:rFonts w:ascii="Arial" w:hAnsi="Arial" w:cs="Arial"/>
          <w:b/>
          <w:sz w:val="22"/>
          <w:szCs w:val="22"/>
        </w:rPr>
        <w:t xml:space="preserve"> </w:t>
      </w:r>
      <w:r w:rsidR="00E507BD" w:rsidRPr="00F62D0E">
        <w:rPr>
          <w:rFonts w:ascii="Arial" w:hAnsi="Arial" w:cs="Arial"/>
          <w:b/>
          <w:sz w:val="22"/>
          <w:szCs w:val="22"/>
        </w:rPr>
        <w:t>rýpadl</w:t>
      </w:r>
      <w:r w:rsidR="00F62D0E" w:rsidRPr="00F62D0E">
        <w:rPr>
          <w:rFonts w:ascii="Arial" w:hAnsi="Arial" w:cs="Arial"/>
          <w:b/>
          <w:sz w:val="22"/>
          <w:szCs w:val="22"/>
        </w:rPr>
        <w:t>a</w:t>
      </w:r>
      <w:r w:rsidR="00507413" w:rsidRPr="00F62D0E">
        <w:rPr>
          <w:rFonts w:ascii="Arial" w:hAnsi="Arial" w:cs="Arial"/>
          <w:b/>
          <w:bCs/>
          <w:spacing w:val="-2"/>
          <w:sz w:val="22"/>
          <w:szCs w:val="22"/>
        </w:rPr>
        <w:t>,</w:t>
      </w:r>
      <w:r w:rsidR="00C55FAE" w:rsidRPr="00F62D0E">
        <w:rPr>
          <w:rFonts w:ascii="Arial" w:hAnsi="Arial" w:cs="Arial"/>
          <w:b/>
          <w:bCs/>
          <w:spacing w:val="-2"/>
          <w:sz w:val="22"/>
          <w:szCs w:val="22"/>
        </w:rPr>
        <w:t xml:space="preserve"> </w:t>
      </w:r>
      <w:r w:rsidR="007A0C60" w:rsidRPr="00F62D0E">
        <w:rPr>
          <w:rFonts w:ascii="Arial" w:hAnsi="Arial" w:cs="Arial"/>
          <w:b/>
          <w:bCs/>
          <w:sz w:val="22"/>
          <w:szCs w:val="22"/>
        </w:rPr>
        <w:t xml:space="preserve">typ </w:t>
      </w:r>
      <w:r w:rsidR="007A0C60" w:rsidRPr="00F62D0E">
        <w:rPr>
          <w:rFonts w:ascii="Arial" w:hAnsi="Arial" w:cs="Arial"/>
          <w:b/>
          <w:bCs/>
          <w:color w:val="FF0000"/>
          <w:sz w:val="22"/>
          <w:szCs w:val="22"/>
        </w:rPr>
        <w:t xml:space="preserve">doplní </w:t>
      </w:r>
      <w:r w:rsidR="00D72713" w:rsidRPr="00F62D0E">
        <w:rPr>
          <w:rFonts w:ascii="Arial" w:hAnsi="Arial" w:cs="Arial"/>
          <w:b/>
          <w:bCs/>
          <w:color w:val="FF0000"/>
          <w:sz w:val="22"/>
          <w:szCs w:val="22"/>
        </w:rPr>
        <w:t>Prodávající</w:t>
      </w:r>
      <w:r w:rsidR="00EA4401" w:rsidRPr="00F62D0E">
        <w:rPr>
          <w:rFonts w:ascii="Arial" w:hAnsi="Arial" w:cs="Arial"/>
          <w:b/>
          <w:bCs/>
          <w:color w:val="FF0000"/>
          <w:sz w:val="22"/>
          <w:szCs w:val="22"/>
        </w:rPr>
        <w:t xml:space="preserve"> </w:t>
      </w:r>
      <w:r w:rsidR="00772407" w:rsidRPr="00F62D0E">
        <w:rPr>
          <w:rFonts w:ascii="Arial" w:hAnsi="Arial" w:cs="Arial"/>
          <w:sz w:val="22"/>
          <w:szCs w:val="22"/>
        </w:rPr>
        <w:t>včetně jeho výbavy a příslušenství</w:t>
      </w:r>
      <w:r w:rsidR="00EA4401" w:rsidRPr="00F62D0E">
        <w:rPr>
          <w:rFonts w:ascii="Arial" w:hAnsi="Arial" w:cs="Arial"/>
          <w:sz w:val="22"/>
          <w:szCs w:val="22"/>
        </w:rPr>
        <w:t xml:space="preserve"> podrobně specifikovanému v příloze č. 1 Smlouvy (dále jen „Předmět smlouvy)</w:t>
      </w:r>
      <w:r w:rsidR="00AD0D92" w:rsidRPr="00F62D0E">
        <w:rPr>
          <w:rFonts w:ascii="Arial" w:hAnsi="Arial" w:cs="Arial"/>
          <w:sz w:val="22"/>
          <w:szCs w:val="22"/>
        </w:rPr>
        <w:t>.</w:t>
      </w:r>
    </w:p>
    <w:p w14:paraId="0DC8DD47" w14:textId="41E9EC11" w:rsidR="00040EF1" w:rsidRPr="00040EF1" w:rsidRDefault="00040EF1"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040EF1">
        <w:rPr>
          <w:rFonts w:ascii="Arial" w:hAnsi="Arial" w:cs="Arial"/>
          <w:sz w:val="22"/>
          <w:szCs w:val="22"/>
          <w:lang w:eastAsia="cs-CZ"/>
        </w:rPr>
        <w:t xml:space="preserve">Předmět smlouvy musí být nový, </w:t>
      </w:r>
      <w:r w:rsidRPr="00667333">
        <w:rPr>
          <w:rFonts w:ascii="Arial" w:hAnsi="Arial" w:cs="Arial"/>
          <w:sz w:val="22"/>
          <w:szCs w:val="22"/>
          <w:lang w:eastAsia="cs-CZ"/>
        </w:rPr>
        <w:t>kompletní a plně funkční. Dodaný Předmět smlouvy musí být v souladu s požadavky Kupujícího dle</w:t>
      </w:r>
      <w:r w:rsidR="00972290">
        <w:rPr>
          <w:rFonts w:ascii="Arial" w:hAnsi="Arial" w:cs="Arial"/>
          <w:sz w:val="22"/>
          <w:szCs w:val="22"/>
          <w:lang w:eastAsia="cs-CZ"/>
        </w:rPr>
        <w:t xml:space="preserve"> přílohy č. 1 </w:t>
      </w:r>
      <w:r w:rsidRPr="00667333">
        <w:rPr>
          <w:rFonts w:ascii="Arial" w:hAnsi="Arial" w:cs="Arial"/>
          <w:sz w:val="22"/>
          <w:szCs w:val="22"/>
          <w:lang w:eastAsia="cs-CZ"/>
        </w:rPr>
        <w:t>Smlouvy. Předmět smlouvy bude vhodný a plně použitelný pro sjednaný účel jeho použití</w:t>
      </w:r>
      <w:r w:rsidRPr="00040EF1">
        <w:rPr>
          <w:rFonts w:ascii="Arial" w:hAnsi="Arial" w:cs="Arial"/>
          <w:sz w:val="22"/>
          <w:szCs w:val="22"/>
          <w:lang w:eastAsia="cs-CZ"/>
        </w:rPr>
        <w:t xml:space="preserve"> v rámci této Smlouvy a v rozsahu, v jakém není tento účel konkrétně popsán, také vhodné a použitelné pro účel, k němuž se obvykle používá.</w:t>
      </w:r>
    </w:p>
    <w:p w14:paraId="0E32E6CA" w14:textId="14FDF710" w:rsidR="00464640" w:rsidRDefault="00772407"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F62D0E">
        <w:rPr>
          <w:rFonts w:ascii="Arial" w:hAnsi="Arial" w:cs="Arial"/>
          <w:sz w:val="22"/>
          <w:szCs w:val="22"/>
        </w:rPr>
        <w:t xml:space="preserve">Kupující i </w:t>
      </w:r>
      <w:r w:rsidR="00D72713" w:rsidRPr="00F62D0E">
        <w:rPr>
          <w:rFonts w:ascii="Arial" w:hAnsi="Arial" w:cs="Arial"/>
          <w:sz w:val="22"/>
          <w:szCs w:val="22"/>
        </w:rPr>
        <w:t>Prodávající</w:t>
      </w:r>
      <w:r w:rsidRPr="00F62D0E">
        <w:rPr>
          <w:rFonts w:ascii="Arial" w:hAnsi="Arial" w:cs="Arial"/>
          <w:sz w:val="22"/>
          <w:szCs w:val="22"/>
        </w:rPr>
        <w:t xml:space="preserve"> souhlasně prohlašují, že je Předmět smlouvy na základě </w:t>
      </w:r>
      <w:r w:rsidR="00C06D7E" w:rsidRPr="00F62D0E">
        <w:rPr>
          <w:rFonts w:ascii="Arial" w:hAnsi="Arial" w:cs="Arial"/>
          <w:sz w:val="22"/>
          <w:szCs w:val="22"/>
        </w:rPr>
        <w:t xml:space="preserve">shora </w:t>
      </w:r>
      <w:r w:rsidRPr="00F62D0E">
        <w:rPr>
          <w:rFonts w:ascii="Arial" w:hAnsi="Arial" w:cs="Arial"/>
          <w:sz w:val="22"/>
          <w:szCs w:val="22"/>
        </w:rPr>
        <w:t xml:space="preserve">uvedené specifikace dostatečně určitě a srozumitelně určen, zejména co do provedení, </w:t>
      </w:r>
      <w:r w:rsidR="00886590" w:rsidRPr="00F62D0E">
        <w:rPr>
          <w:rFonts w:ascii="Arial" w:hAnsi="Arial" w:cs="Arial"/>
          <w:sz w:val="22"/>
          <w:szCs w:val="22"/>
        </w:rPr>
        <w:t xml:space="preserve">vybavení </w:t>
      </w:r>
      <w:r w:rsidRPr="00F62D0E">
        <w:rPr>
          <w:rFonts w:ascii="Arial" w:hAnsi="Arial" w:cs="Arial"/>
          <w:sz w:val="22"/>
          <w:szCs w:val="22"/>
        </w:rPr>
        <w:t>a druhu.</w:t>
      </w:r>
    </w:p>
    <w:p w14:paraId="64738A00" w14:textId="6F7D25BF" w:rsidR="00772407" w:rsidRDefault="00D72713"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F62D0E">
        <w:rPr>
          <w:rFonts w:ascii="Arial" w:hAnsi="Arial" w:cs="Arial"/>
          <w:sz w:val="22"/>
          <w:szCs w:val="22"/>
        </w:rPr>
        <w:t>Prodávající</w:t>
      </w:r>
      <w:r w:rsidR="00772407" w:rsidRPr="00F62D0E">
        <w:rPr>
          <w:rFonts w:ascii="Arial" w:hAnsi="Arial" w:cs="Arial"/>
          <w:sz w:val="22"/>
          <w:szCs w:val="22"/>
        </w:rPr>
        <w:t xml:space="preserve"> se zavazuje odevzdat Kupujícímu Předmět smlouvy uvedený v</w:t>
      </w:r>
      <w:r w:rsidR="00667333">
        <w:rPr>
          <w:rFonts w:ascii="Arial" w:hAnsi="Arial" w:cs="Arial"/>
          <w:sz w:val="22"/>
          <w:szCs w:val="22"/>
        </w:rPr>
        <w:t> čl. 2.,</w:t>
      </w:r>
      <w:r w:rsidR="00772407" w:rsidRPr="00F62D0E">
        <w:rPr>
          <w:rFonts w:ascii="Arial" w:hAnsi="Arial" w:cs="Arial"/>
          <w:sz w:val="22"/>
          <w:szCs w:val="22"/>
        </w:rPr>
        <w:t xml:space="preserve"> odst. </w:t>
      </w:r>
      <w:r w:rsidR="00C90805" w:rsidRPr="00667333">
        <w:rPr>
          <w:rFonts w:ascii="Arial" w:hAnsi="Arial" w:cs="Arial"/>
          <w:sz w:val="22"/>
          <w:szCs w:val="22"/>
        </w:rPr>
        <w:t>2</w:t>
      </w:r>
      <w:r w:rsidR="00772407" w:rsidRPr="00667333">
        <w:rPr>
          <w:rFonts w:ascii="Arial" w:hAnsi="Arial" w:cs="Arial"/>
          <w:sz w:val="22"/>
          <w:szCs w:val="22"/>
        </w:rPr>
        <w:t>.1.</w:t>
      </w:r>
      <w:r w:rsidR="00772407" w:rsidRPr="00F62D0E">
        <w:rPr>
          <w:rFonts w:ascii="Arial" w:hAnsi="Arial" w:cs="Arial"/>
          <w:sz w:val="22"/>
          <w:szCs w:val="22"/>
        </w:rPr>
        <w:t xml:space="preserve"> Smlouvy a umožnit mu nabýt vlastnické právo k Předmětu smlouvy.</w:t>
      </w:r>
    </w:p>
    <w:p w14:paraId="605A997E" w14:textId="66CB4036" w:rsidR="00772407" w:rsidRDefault="00772407"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040EF1">
        <w:rPr>
          <w:rFonts w:ascii="Arial" w:hAnsi="Arial" w:cs="Arial"/>
          <w:sz w:val="22"/>
          <w:szCs w:val="22"/>
        </w:rPr>
        <w:t xml:space="preserve">Kupující je povinen dodaný Předmět smlouvy </w:t>
      </w:r>
      <w:r w:rsidRPr="00972290">
        <w:rPr>
          <w:rFonts w:ascii="Arial" w:hAnsi="Arial" w:cs="Arial"/>
          <w:sz w:val="22"/>
          <w:szCs w:val="22"/>
        </w:rPr>
        <w:t>uvedený v</w:t>
      </w:r>
      <w:r w:rsidR="00972290" w:rsidRPr="00972290">
        <w:rPr>
          <w:rFonts w:ascii="Arial" w:hAnsi="Arial" w:cs="Arial"/>
          <w:sz w:val="22"/>
          <w:szCs w:val="22"/>
        </w:rPr>
        <w:t xml:space="preserve"> čl. 2., </w:t>
      </w:r>
      <w:r w:rsidRPr="00972290">
        <w:rPr>
          <w:rFonts w:ascii="Arial" w:hAnsi="Arial" w:cs="Arial"/>
          <w:sz w:val="22"/>
          <w:szCs w:val="22"/>
        </w:rPr>
        <w:t xml:space="preserve">odst. </w:t>
      </w:r>
      <w:r w:rsidR="00C90805" w:rsidRPr="00972290">
        <w:rPr>
          <w:rFonts w:ascii="Arial" w:hAnsi="Arial" w:cs="Arial"/>
          <w:sz w:val="22"/>
          <w:szCs w:val="22"/>
        </w:rPr>
        <w:t>2</w:t>
      </w:r>
      <w:r w:rsidRPr="00972290">
        <w:rPr>
          <w:rFonts w:ascii="Arial" w:hAnsi="Arial" w:cs="Arial"/>
          <w:sz w:val="22"/>
          <w:szCs w:val="22"/>
        </w:rPr>
        <w:t>.1.</w:t>
      </w:r>
      <w:r w:rsidRPr="00040EF1">
        <w:rPr>
          <w:rFonts w:ascii="Arial" w:hAnsi="Arial" w:cs="Arial"/>
          <w:sz w:val="22"/>
          <w:szCs w:val="22"/>
        </w:rPr>
        <w:t xml:space="preserve"> Smlouvy bez vad převzít a zaplatit za něj </w:t>
      </w:r>
      <w:r w:rsidR="00D72713" w:rsidRPr="00040EF1">
        <w:rPr>
          <w:rFonts w:ascii="Arial" w:hAnsi="Arial" w:cs="Arial"/>
          <w:sz w:val="22"/>
          <w:szCs w:val="22"/>
        </w:rPr>
        <w:t>Prodávající</w:t>
      </w:r>
      <w:r w:rsidRPr="00040EF1">
        <w:rPr>
          <w:rFonts w:ascii="Arial" w:hAnsi="Arial" w:cs="Arial"/>
          <w:sz w:val="22"/>
          <w:szCs w:val="22"/>
        </w:rPr>
        <w:t xml:space="preserve">mu dohodnutou kupní cenu dle </w:t>
      </w:r>
      <w:r w:rsidRPr="00972290">
        <w:rPr>
          <w:rFonts w:ascii="Arial" w:hAnsi="Arial" w:cs="Arial"/>
          <w:sz w:val="22"/>
          <w:szCs w:val="22"/>
        </w:rPr>
        <w:t xml:space="preserve">čl. </w:t>
      </w:r>
      <w:r w:rsidR="00C90805" w:rsidRPr="00972290">
        <w:rPr>
          <w:rFonts w:ascii="Arial" w:hAnsi="Arial" w:cs="Arial"/>
          <w:sz w:val="22"/>
          <w:szCs w:val="22"/>
        </w:rPr>
        <w:t>3</w:t>
      </w:r>
      <w:r w:rsidR="00972290" w:rsidRPr="00972290">
        <w:rPr>
          <w:rFonts w:ascii="Arial" w:hAnsi="Arial" w:cs="Arial"/>
          <w:sz w:val="22"/>
          <w:szCs w:val="22"/>
        </w:rPr>
        <w:t xml:space="preserve">., </w:t>
      </w:r>
      <w:r w:rsidR="00C90805" w:rsidRPr="00972290">
        <w:rPr>
          <w:rFonts w:ascii="Arial" w:hAnsi="Arial" w:cs="Arial"/>
          <w:sz w:val="22"/>
          <w:szCs w:val="22"/>
        </w:rPr>
        <w:t>odst. 3.1</w:t>
      </w:r>
      <w:r w:rsidRPr="00040EF1">
        <w:rPr>
          <w:rFonts w:ascii="Arial" w:hAnsi="Arial" w:cs="Arial"/>
          <w:sz w:val="22"/>
          <w:szCs w:val="22"/>
        </w:rPr>
        <w:t xml:space="preserve"> Smlouvy.</w:t>
      </w:r>
    </w:p>
    <w:p w14:paraId="482321C2" w14:textId="75A33658" w:rsidR="00772407" w:rsidRDefault="00D72713"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040EF1">
        <w:rPr>
          <w:rFonts w:ascii="Arial" w:hAnsi="Arial" w:cs="Arial"/>
          <w:sz w:val="22"/>
          <w:szCs w:val="22"/>
        </w:rPr>
        <w:t>Prodávající</w:t>
      </w:r>
      <w:r w:rsidR="00772407" w:rsidRPr="00040EF1">
        <w:rPr>
          <w:rFonts w:ascii="Arial" w:hAnsi="Arial" w:cs="Arial"/>
          <w:sz w:val="22"/>
          <w:szCs w:val="22"/>
        </w:rPr>
        <w:t xml:space="preserve"> je vlastníkem Předmětu smlouvy uvedeného v</w:t>
      </w:r>
      <w:r w:rsidR="00B57618">
        <w:rPr>
          <w:rFonts w:ascii="Arial" w:hAnsi="Arial" w:cs="Arial"/>
          <w:sz w:val="22"/>
          <w:szCs w:val="22"/>
        </w:rPr>
        <w:t> čl. 2.,</w:t>
      </w:r>
      <w:r w:rsidR="00772407" w:rsidRPr="00040EF1">
        <w:rPr>
          <w:rFonts w:ascii="Arial" w:hAnsi="Arial" w:cs="Arial"/>
          <w:sz w:val="22"/>
          <w:szCs w:val="22"/>
        </w:rPr>
        <w:t xml:space="preserve"> odst. </w:t>
      </w:r>
      <w:r w:rsidR="00C90805">
        <w:rPr>
          <w:rFonts w:ascii="Arial" w:hAnsi="Arial" w:cs="Arial"/>
          <w:sz w:val="22"/>
          <w:szCs w:val="22"/>
        </w:rPr>
        <w:t>2</w:t>
      </w:r>
      <w:r w:rsidR="00772407" w:rsidRPr="00040EF1">
        <w:rPr>
          <w:rFonts w:ascii="Arial" w:hAnsi="Arial" w:cs="Arial"/>
          <w:sz w:val="22"/>
          <w:szCs w:val="22"/>
        </w:rPr>
        <w:t>.1. Smlouvy a nese nebezpečí škody na něm do nabytí vlastnického práva ke zboží Kupujícím</w:t>
      </w:r>
      <w:r w:rsidR="00B57618">
        <w:rPr>
          <w:rFonts w:ascii="Arial" w:hAnsi="Arial" w:cs="Arial"/>
          <w:sz w:val="22"/>
          <w:szCs w:val="22"/>
        </w:rPr>
        <w:t>.</w:t>
      </w:r>
    </w:p>
    <w:p w14:paraId="65335D55" w14:textId="06FE1C98" w:rsidR="00040EF1" w:rsidRPr="00040EF1" w:rsidRDefault="00040EF1"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040EF1">
        <w:rPr>
          <w:rFonts w:ascii="Arial" w:hAnsi="Arial" w:cs="Arial"/>
          <w:sz w:val="22"/>
          <w:szCs w:val="22"/>
          <w:lang w:eastAsia="cs-CZ"/>
        </w:rPr>
        <w:t>Prodávající prohlašuje, že je do předání výlučným vlastníkem zboží, že na zboží neváznou žádná práva třetích osob a že není dána žádná překážka, která by mu bránila se zbožím podle této Smlouvy disponovat. Prodávající dále prohlašuje, že dodávané zboží nemá žádné vady.</w:t>
      </w:r>
    </w:p>
    <w:p w14:paraId="3D615194" w14:textId="1CF33DD2" w:rsidR="00C90805" w:rsidRPr="00B57618" w:rsidRDefault="00D72713" w:rsidP="00112C59">
      <w:pPr>
        <w:pStyle w:val="Odstavecseseznamem"/>
        <w:widowControl w:val="0"/>
        <w:numPr>
          <w:ilvl w:val="1"/>
          <w:numId w:val="40"/>
        </w:numPr>
        <w:autoSpaceDE w:val="0"/>
        <w:spacing w:before="120"/>
        <w:ind w:left="567" w:hanging="567"/>
        <w:jc w:val="both"/>
        <w:rPr>
          <w:rFonts w:ascii="Arial" w:hAnsi="Arial" w:cs="Arial"/>
          <w:sz w:val="22"/>
          <w:szCs w:val="22"/>
        </w:rPr>
      </w:pPr>
      <w:r w:rsidRPr="00040EF1">
        <w:rPr>
          <w:rFonts w:ascii="Arial" w:hAnsi="Arial" w:cs="Arial"/>
          <w:sz w:val="22"/>
          <w:szCs w:val="22"/>
        </w:rPr>
        <w:t>Prodávající</w:t>
      </w:r>
      <w:r w:rsidR="00772407" w:rsidRPr="00040EF1">
        <w:rPr>
          <w:rFonts w:ascii="Arial" w:hAnsi="Arial" w:cs="Arial"/>
          <w:sz w:val="22"/>
          <w:szCs w:val="22"/>
        </w:rPr>
        <w:t xml:space="preserve"> Předmět smlouvy, Smlouvou a za podmínek v ní uvedených, Kupujícímu prodává, Kupující Smlouvou a za podmínek v ní uvedených Předmět smlouvy od </w:t>
      </w:r>
      <w:r w:rsidRPr="00040EF1">
        <w:rPr>
          <w:rFonts w:ascii="Arial" w:hAnsi="Arial" w:cs="Arial"/>
          <w:sz w:val="22"/>
          <w:szCs w:val="22"/>
        </w:rPr>
        <w:t>Prodávající</w:t>
      </w:r>
      <w:r w:rsidR="00772407" w:rsidRPr="00040EF1">
        <w:rPr>
          <w:rFonts w:ascii="Arial" w:hAnsi="Arial" w:cs="Arial"/>
          <w:sz w:val="22"/>
          <w:szCs w:val="22"/>
        </w:rPr>
        <w:t>ho kupuje.</w:t>
      </w:r>
    </w:p>
    <w:p w14:paraId="6A3CE851" w14:textId="7A479146" w:rsidR="00563471" w:rsidRPr="00A37DCF" w:rsidRDefault="00040EF1" w:rsidP="001C672B">
      <w:pPr>
        <w:widowControl w:val="0"/>
        <w:autoSpaceDE w:val="0"/>
        <w:spacing w:before="240" w:after="240"/>
        <w:rPr>
          <w:rFonts w:ascii="Arial" w:hAnsi="Arial" w:cs="Arial"/>
          <w:b/>
          <w:bCs/>
          <w:caps/>
          <w:sz w:val="28"/>
          <w:szCs w:val="28"/>
        </w:rPr>
      </w:pPr>
      <w:r w:rsidRPr="00A37DCF">
        <w:rPr>
          <w:rFonts w:ascii="Arial" w:hAnsi="Arial" w:cs="Arial"/>
          <w:b/>
          <w:bCs/>
          <w:caps/>
          <w:sz w:val="28"/>
          <w:szCs w:val="28"/>
        </w:rPr>
        <w:t>3.</w:t>
      </w:r>
      <w:r w:rsidR="00D91501" w:rsidRPr="00A37DCF">
        <w:rPr>
          <w:rFonts w:ascii="Arial" w:hAnsi="Arial" w:cs="Arial"/>
          <w:b/>
          <w:bCs/>
          <w:caps/>
          <w:sz w:val="28"/>
          <w:szCs w:val="28"/>
        </w:rPr>
        <w:t xml:space="preserve"> </w:t>
      </w:r>
      <w:r w:rsidR="00563471" w:rsidRPr="00A37DCF">
        <w:rPr>
          <w:rFonts w:ascii="Arial" w:hAnsi="Arial" w:cs="Arial"/>
          <w:b/>
          <w:bCs/>
          <w:caps/>
          <w:sz w:val="28"/>
          <w:szCs w:val="28"/>
        </w:rPr>
        <w:t>Kupní cena</w:t>
      </w:r>
      <w:r w:rsidR="00624946" w:rsidRPr="00A37DCF">
        <w:rPr>
          <w:rFonts w:ascii="Arial" w:hAnsi="Arial" w:cs="Arial"/>
          <w:b/>
          <w:bCs/>
          <w:caps/>
          <w:sz w:val="28"/>
          <w:szCs w:val="28"/>
        </w:rPr>
        <w:t xml:space="preserve"> </w:t>
      </w:r>
    </w:p>
    <w:p w14:paraId="6AB6FCE0" w14:textId="6BCF9484" w:rsidR="0009260B" w:rsidRPr="00040EF1" w:rsidRDefault="00040EF1" w:rsidP="00112C59">
      <w:pPr>
        <w:widowControl w:val="0"/>
        <w:autoSpaceDE w:val="0"/>
        <w:autoSpaceDN w:val="0"/>
        <w:adjustRightInd w:val="0"/>
        <w:spacing w:before="120"/>
        <w:ind w:left="567" w:hanging="567"/>
        <w:jc w:val="both"/>
        <w:rPr>
          <w:rFonts w:ascii="Arial" w:hAnsi="Arial" w:cs="Arial"/>
          <w:kern w:val="1"/>
          <w:sz w:val="22"/>
          <w:szCs w:val="22"/>
        </w:rPr>
      </w:pPr>
      <w:proofErr w:type="gramStart"/>
      <w:r w:rsidRPr="00040EF1">
        <w:rPr>
          <w:rFonts w:ascii="Arial" w:hAnsi="Arial" w:cs="Arial"/>
          <w:sz w:val="22"/>
          <w:szCs w:val="22"/>
        </w:rPr>
        <w:t xml:space="preserve">3.1 </w:t>
      </w:r>
      <w:r w:rsidR="00112C59">
        <w:rPr>
          <w:rFonts w:ascii="Arial" w:hAnsi="Arial" w:cs="Arial"/>
          <w:sz w:val="22"/>
          <w:szCs w:val="22"/>
        </w:rPr>
        <w:t xml:space="preserve"> </w:t>
      </w:r>
      <w:r w:rsidR="00886590" w:rsidRPr="00040EF1">
        <w:rPr>
          <w:rFonts w:ascii="Arial" w:hAnsi="Arial" w:cs="Arial"/>
          <w:sz w:val="22"/>
          <w:szCs w:val="22"/>
        </w:rPr>
        <w:t>Kupní</w:t>
      </w:r>
      <w:proofErr w:type="gramEnd"/>
      <w:r w:rsidR="00886590" w:rsidRPr="00040EF1">
        <w:rPr>
          <w:rFonts w:ascii="Arial" w:hAnsi="Arial" w:cs="Arial"/>
          <w:sz w:val="22"/>
          <w:szCs w:val="22"/>
        </w:rPr>
        <w:t xml:space="preserve"> </w:t>
      </w:r>
      <w:r w:rsidR="00886590" w:rsidRPr="00040EF1">
        <w:rPr>
          <w:rFonts w:ascii="Arial" w:hAnsi="Arial" w:cs="Arial"/>
          <w:kern w:val="1"/>
          <w:sz w:val="22"/>
          <w:szCs w:val="22"/>
        </w:rPr>
        <w:t>c</w:t>
      </w:r>
      <w:r w:rsidR="0009260B" w:rsidRPr="00040EF1">
        <w:rPr>
          <w:rFonts w:ascii="Arial" w:hAnsi="Arial" w:cs="Arial"/>
          <w:kern w:val="1"/>
          <w:sz w:val="22"/>
          <w:szCs w:val="22"/>
        </w:rPr>
        <w:t>ena</w:t>
      </w:r>
      <w:r w:rsidR="00886590" w:rsidRPr="00040EF1">
        <w:rPr>
          <w:rFonts w:ascii="Arial" w:hAnsi="Arial" w:cs="Arial"/>
          <w:kern w:val="1"/>
          <w:sz w:val="22"/>
          <w:szCs w:val="22"/>
        </w:rPr>
        <w:t xml:space="preserve"> (dále jen „Cena“)</w:t>
      </w:r>
      <w:r w:rsidR="0009260B" w:rsidRPr="00040EF1">
        <w:rPr>
          <w:rFonts w:ascii="Arial" w:hAnsi="Arial" w:cs="Arial"/>
          <w:kern w:val="1"/>
          <w:sz w:val="22"/>
          <w:szCs w:val="22"/>
        </w:rPr>
        <w:t xml:space="preserve">, kterou je </w:t>
      </w:r>
      <w:r w:rsidR="008A2E83" w:rsidRPr="00040EF1">
        <w:rPr>
          <w:rFonts w:ascii="Arial" w:hAnsi="Arial" w:cs="Arial"/>
          <w:kern w:val="1"/>
          <w:sz w:val="22"/>
          <w:szCs w:val="22"/>
        </w:rPr>
        <w:t>K</w:t>
      </w:r>
      <w:r w:rsidR="0009260B" w:rsidRPr="00040EF1">
        <w:rPr>
          <w:rFonts w:ascii="Arial" w:hAnsi="Arial" w:cs="Arial"/>
          <w:kern w:val="1"/>
          <w:sz w:val="22"/>
          <w:szCs w:val="22"/>
        </w:rPr>
        <w:t xml:space="preserve">upující povinen zaplatit </w:t>
      </w:r>
      <w:r w:rsidR="00D72713" w:rsidRPr="00040EF1">
        <w:rPr>
          <w:rFonts w:ascii="Arial" w:hAnsi="Arial" w:cs="Arial"/>
          <w:kern w:val="1"/>
          <w:sz w:val="22"/>
          <w:szCs w:val="22"/>
        </w:rPr>
        <w:t>Prodávající</w:t>
      </w:r>
      <w:r w:rsidR="0009260B" w:rsidRPr="00040EF1">
        <w:rPr>
          <w:rFonts w:ascii="Arial" w:hAnsi="Arial" w:cs="Arial"/>
          <w:kern w:val="1"/>
          <w:sz w:val="22"/>
          <w:szCs w:val="22"/>
        </w:rPr>
        <w:t xml:space="preserve">mu </w:t>
      </w:r>
      <w:r w:rsidR="00886590" w:rsidRPr="00040EF1">
        <w:rPr>
          <w:rFonts w:ascii="Arial" w:hAnsi="Arial" w:cs="Arial"/>
          <w:kern w:val="1"/>
          <w:sz w:val="22"/>
          <w:szCs w:val="22"/>
        </w:rPr>
        <w:t>za Předmět</w:t>
      </w:r>
      <w:r w:rsidR="00112C59">
        <w:rPr>
          <w:rFonts w:ascii="Arial" w:hAnsi="Arial" w:cs="Arial"/>
          <w:kern w:val="1"/>
          <w:sz w:val="22"/>
          <w:szCs w:val="22"/>
        </w:rPr>
        <w:t xml:space="preserve"> </w:t>
      </w:r>
      <w:r w:rsidR="00886590" w:rsidRPr="00040EF1">
        <w:rPr>
          <w:rFonts w:ascii="Arial" w:hAnsi="Arial" w:cs="Arial"/>
          <w:kern w:val="1"/>
          <w:sz w:val="22"/>
          <w:szCs w:val="22"/>
        </w:rPr>
        <w:t>smlouvy bez vad</w:t>
      </w:r>
      <w:r w:rsidR="008A2E83" w:rsidRPr="00040EF1">
        <w:rPr>
          <w:rFonts w:ascii="Arial" w:hAnsi="Arial" w:cs="Arial"/>
          <w:kern w:val="1"/>
          <w:sz w:val="22"/>
          <w:szCs w:val="22"/>
        </w:rPr>
        <w:t>,</w:t>
      </w:r>
      <w:r w:rsidR="00886590" w:rsidRPr="00040EF1">
        <w:rPr>
          <w:rFonts w:ascii="Arial" w:hAnsi="Arial" w:cs="Arial"/>
          <w:kern w:val="1"/>
          <w:sz w:val="22"/>
          <w:szCs w:val="22"/>
        </w:rPr>
        <w:t xml:space="preserve"> je stanovena na základě výsledku výběrového řízení podle zákona č.</w:t>
      </w:r>
      <w:r w:rsidR="008A2E83" w:rsidRPr="00040EF1">
        <w:rPr>
          <w:rFonts w:ascii="Arial" w:hAnsi="Arial" w:cs="Arial"/>
          <w:kern w:val="1"/>
          <w:sz w:val="22"/>
          <w:szCs w:val="22"/>
        </w:rPr>
        <w:t> </w:t>
      </w:r>
      <w:r w:rsidR="00886590" w:rsidRPr="00040EF1">
        <w:rPr>
          <w:rFonts w:ascii="Arial" w:hAnsi="Arial" w:cs="Arial"/>
          <w:kern w:val="1"/>
          <w:sz w:val="22"/>
          <w:szCs w:val="22"/>
        </w:rPr>
        <w:t xml:space="preserve">134/2016 Sb., o zadávání veřejných zakázek a </w:t>
      </w:r>
      <w:r w:rsidR="00336398" w:rsidRPr="00040EF1">
        <w:rPr>
          <w:rFonts w:ascii="Arial" w:hAnsi="Arial" w:cs="Arial"/>
          <w:kern w:val="1"/>
          <w:sz w:val="22"/>
          <w:szCs w:val="22"/>
        </w:rPr>
        <w:t>činí</w:t>
      </w:r>
      <w:r w:rsidR="0009260B" w:rsidRPr="00040EF1">
        <w:rPr>
          <w:rFonts w:ascii="Arial" w:hAnsi="Arial" w:cs="Arial"/>
          <w:kern w:val="1"/>
          <w:sz w:val="22"/>
          <w:szCs w:val="22"/>
        </w:rPr>
        <w:t xml:space="preserve">: </w:t>
      </w:r>
    </w:p>
    <w:p w14:paraId="2DF93E82" w14:textId="7BE5E7F2" w:rsidR="00A70C90" w:rsidRPr="00040EF1" w:rsidRDefault="00A70C90" w:rsidP="00040EF1">
      <w:pPr>
        <w:widowControl w:val="0"/>
        <w:tabs>
          <w:tab w:val="right" w:pos="8931"/>
        </w:tabs>
        <w:spacing w:before="120" w:after="60"/>
        <w:ind w:right="680"/>
        <w:rPr>
          <w:rFonts w:ascii="Arial" w:hAnsi="Arial" w:cs="Arial"/>
          <w:sz w:val="22"/>
          <w:szCs w:val="22"/>
          <w:u w:val="single"/>
        </w:rPr>
      </w:pPr>
      <w:r w:rsidRPr="00040EF1">
        <w:rPr>
          <w:rFonts w:ascii="Arial" w:hAnsi="Arial" w:cs="Arial"/>
          <w:sz w:val="22"/>
          <w:szCs w:val="22"/>
          <w:u w:val="single"/>
        </w:rPr>
        <w:lastRenderedPageBreak/>
        <w:t>Cena bez DPH</w:t>
      </w:r>
      <w:r w:rsidRPr="00040EF1">
        <w:rPr>
          <w:rFonts w:ascii="Arial" w:hAnsi="Arial" w:cs="Arial"/>
          <w:sz w:val="22"/>
          <w:szCs w:val="22"/>
          <w:u w:val="single"/>
        </w:rPr>
        <w:tab/>
      </w:r>
      <w:r w:rsidRPr="00040EF1">
        <w:rPr>
          <w:rFonts w:ascii="Arial" w:hAnsi="Arial" w:cs="Arial"/>
          <w:color w:val="FF0000"/>
          <w:sz w:val="22"/>
          <w:szCs w:val="22"/>
          <w:u w:val="single"/>
        </w:rPr>
        <w:t xml:space="preserve">doplní </w:t>
      </w:r>
      <w:r w:rsidR="00D72713" w:rsidRPr="00040EF1">
        <w:rPr>
          <w:rFonts w:ascii="Arial" w:hAnsi="Arial" w:cs="Arial"/>
          <w:color w:val="FF0000"/>
          <w:sz w:val="22"/>
          <w:szCs w:val="22"/>
          <w:u w:val="single"/>
        </w:rPr>
        <w:t>Prodávající</w:t>
      </w:r>
      <w:r w:rsidRPr="00040EF1">
        <w:rPr>
          <w:rFonts w:ascii="Arial" w:hAnsi="Arial" w:cs="Arial"/>
          <w:sz w:val="22"/>
          <w:szCs w:val="22"/>
          <w:u w:val="single"/>
        </w:rPr>
        <w:t xml:space="preserve"> Kč</w:t>
      </w:r>
    </w:p>
    <w:p w14:paraId="233BFEE9" w14:textId="3E002081" w:rsidR="005B06D4" w:rsidRPr="00052158" w:rsidRDefault="00A70C90" w:rsidP="005B06D4">
      <w:pPr>
        <w:widowControl w:val="0"/>
        <w:pBdr>
          <w:bottom w:val="single" w:sz="4" w:space="1" w:color="auto"/>
        </w:pBdr>
        <w:tabs>
          <w:tab w:val="right" w:pos="8931"/>
        </w:tabs>
        <w:spacing w:after="60"/>
        <w:ind w:left="357" w:right="113" w:hanging="357"/>
        <w:rPr>
          <w:rFonts w:ascii="Arial" w:hAnsi="Arial" w:cs="Arial"/>
          <w:b/>
          <w:bCs/>
          <w:sz w:val="22"/>
          <w:szCs w:val="22"/>
        </w:rPr>
      </w:pPr>
      <w:r w:rsidRPr="00040EF1">
        <w:rPr>
          <w:rFonts w:ascii="Arial" w:hAnsi="Arial" w:cs="Arial"/>
          <w:b/>
          <w:bCs/>
          <w:sz w:val="22"/>
          <w:szCs w:val="22"/>
        </w:rPr>
        <w:t>Cena s 21 % DPH</w:t>
      </w:r>
      <w:r w:rsidRPr="00040EF1">
        <w:rPr>
          <w:rFonts w:ascii="Arial" w:hAnsi="Arial" w:cs="Arial"/>
          <w:b/>
          <w:bCs/>
          <w:sz w:val="22"/>
          <w:szCs w:val="22"/>
        </w:rPr>
        <w:tab/>
      </w:r>
      <w:r w:rsidRPr="00052158">
        <w:rPr>
          <w:rFonts w:ascii="Arial" w:hAnsi="Arial" w:cs="Arial"/>
          <w:b/>
          <w:bCs/>
          <w:color w:val="FF0000"/>
          <w:sz w:val="22"/>
          <w:szCs w:val="22"/>
        </w:rPr>
        <w:t xml:space="preserve">doplní </w:t>
      </w:r>
      <w:r w:rsidR="00D72713" w:rsidRPr="00052158">
        <w:rPr>
          <w:rFonts w:ascii="Arial" w:hAnsi="Arial" w:cs="Arial"/>
          <w:b/>
          <w:bCs/>
          <w:color w:val="FF0000"/>
          <w:sz w:val="22"/>
          <w:szCs w:val="22"/>
        </w:rPr>
        <w:t>Prodávající</w:t>
      </w:r>
      <w:r w:rsidRPr="00052158">
        <w:rPr>
          <w:rFonts w:ascii="Arial" w:hAnsi="Arial" w:cs="Arial"/>
          <w:b/>
          <w:bCs/>
          <w:sz w:val="22"/>
          <w:szCs w:val="22"/>
        </w:rPr>
        <w:t xml:space="preserve"> Kč</w:t>
      </w:r>
    </w:p>
    <w:p w14:paraId="3935E822" w14:textId="1A8A8C13" w:rsidR="00393023" w:rsidRPr="00052158" w:rsidRDefault="00393023" w:rsidP="004B6BE0">
      <w:pPr>
        <w:widowControl w:val="0"/>
        <w:autoSpaceDE w:val="0"/>
        <w:autoSpaceDN w:val="0"/>
        <w:adjustRightInd w:val="0"/>
        <w:spacing w:before="60"/>
        <w:ind w:left="426" w:right="-7" w:hanging="426"/>
        <w:rPr>
          <w:rFonts w:ascii="Arial" w:hAnsi="Arial" w:cs="Arial"/>
          <w:kern w:val="1"/>
          <w:sz w:val="22"/>
          <w:szCs w:val="22"/>
        </w:rPr>
      </w:pPr>
      <w:r w:rsidRPr="00052158">
        <w:rPr>
          <w:rFonts w:ascii="Arial" w:hAnsi="Arial" w:cs="Arial"/>
          <w:kern w:val="1"/>
          <w:sz w:val="22"/>
          <w:szCs w:val="22"/>
        </w:rPr>
        <w:t>slovy:</w:t>
      </w:r>
      <w:r w:rsidRPr="00052158">
        <w:rPr>
          <w:rFonts w:ascii="Arial" w:hAnsi="Arial" w:cs="Arial"/>
          <w:color w:val="FF0000"/>
          <w:kern w:val="1"/>
          <w:sz w:val="22"/>
          <w:szCs w:val="22"/>
        </w:rPr>
        <w:t xml:space="preserve"> doplní </w:t>
      </w:r>
      <w:r w:rsidR="00D72713" w:rsidRPr="00052158">
        <w:rPr>
          <w:rFonts w:ascii="Arial" w:hAnsi="Arial" w:cs="Arial"/>
          <w:color w:val="FF0000"/>
          <w:kern w:val="1"/>
          <w:sz w:val="22"/>
          <w:szCs w:val="22"/>
        </w:rPr>
        <w:t>Prodávající</w:t>
      </w:r>
      <w:r w:rsidRPr="00052158">
        <w:rPr>
          <w:rFonts w:ascii="Arial" w:hAnsi="Arial" w:cs="Arial"/>
          <w:kern w:val="1"/>
          <w:sz w:val="22"/>
          <w:szCs w:val="22"/>
        </w:rPr>
        <w:t xml:space="preserve"> korun českých (dále též „</w:t>
      </w:r>
      <w:r w:rsidRPr="00052158">
        <w:rPr>
          <w:rFonts w:ascii="Arial" w:hAnsi="Arial" w:cs="Arial"/>
          <w:b/>
          <w:bCs/>
          <w:kern w:val="1"/>
          <w:sz w:val="22"/>
          <w:szCs w:val="22"/>
        </w:rPr>
        <w:t>cena</w:t>
      </w:r>
      <w:r w:rsidRPr="00052158">
        <w:rPr>
          <w:rFonts w:ascii="Arial" w:hAnsi="Arial" w:cs="Arial"/>
          <w:kern w:val="1"/>
          <w:sz w:val="22"/>
          <w:szCs w:val="22"/>
        </w:rPr>
        <w:t>“).</w:t>
      </w:r>
    </w:p>
    <w:p w14:paraId="738610EB" w14:textId="77777777" w:rsidR="00563471" w:rsidRPr="00052158" w:rsidRDefault="00563471" w:rsidP="004B6BE0">
      <w:pPr>
        <w:widowControl w:val="0"/>
        <w:autoSpaceDE w:val="0"/>
        <w:ind w:left="426" w:hanging="426"/>
        <w:jc w:val="both"/>
      </w:pPr>
      <w:r w:rsidRPr="00052158">
        <w:tab/>
      </w:r>
    </w:p>
    <w:p w14:paraId="0E2363BA" w14:textId="77777777" w:rsidR="00462CE6" w:rsidRDefault="00563471" w:rsidP="00112C59">
      <w:pPr>
        <w:pStyle w:val="Odstavecseseznamem"/>
        <w:numPr>
          <w:ilvl w:val="1"/>
          <w:numId w:val="44"/>
        </w:numPr>
        <w:tabs>
          <w:tab w:val="left" w:pos="0"/>
        </w:tabs>
        <w:ind w:left="567" w:right="-8" w:hanging="567"/>
        <w:jc w:val="both"/>
        <w:rPr>
          <w:rFonts w:ascii="Arial" w:hAnsi="Arial" w:cs="Arial"/>
          <w:sz w:val="22"/>
          <w:szCs w:val="22"/>
        </w:rPr>
      </w:pPr>
      <w:r w:rsidRPr="00052158">
        <w:rPr>
          <w:rFonts w:ascii="Arial" w:hAnsi="Arial" w:cs="Arial"/>
          <w:sz w:val="22"/>
          <w:szCs w:val="22"/>
        </w:rPr>
        <w:t xml:space="preserve">Tato Cena je pevná a zahrnuje jak kompletní předmět Smlouvy, tak veškeré náklady (včetně plateb v cizí měně, cla, nákladů spojených s balením, dopravou, konzervací a ochrannými nátěry apod.) </w:t>
      </w:r>
      <w:r w:rsidR="00D72713" w:rsidRPr="00052158">
        <w:rPr>
          <w:rFonts w:ascii="Arial" w:hAnsi="Arial" w:cs="Arial"/>
          <w:sz w:val="22"/>
          <w:szCs w:val="22"/>
        </w:rPr>
        <w:t>Prodávající</w:t>
      </w:r>
      <w:r w:rsidRPr="00052158">
        <w:rPr>
          <w:rFonts w:ascii="Arial" w:hAnsi="Arial" w:cs="Arial"/>
          <w:sz w:val="22"/>
          <w:szCs w:val="22"/>
        </w:rPr>
        <w:t>ho.</w:t>
      </w:r>
    </w:p>
    <w:p w14:paraId="17666A0C" w14:textId="77777777" w:rsidR="00462CE6" w:rsidRDefault="00462CE6" w:rsidP="00462CE6">
      <w:pPr>
        <w:pStyle w:val="Odstavecseseznamem"/>
        <w:tabs>
          <w:tab w:val="left" w:pos="0"/>
        </w:tabs>
        <w:ind w:left="360" w:right="-8"/>
        <w:jc w:val="both"/>
        <w:rPr>
          <w:rFonts w:ascii="Arial" w:hAnsi="Arial" w:cs="Arial"/>
          <w:sz w:val="22"/>
          <w:szCs w:val="22"/>
        </w:rPr>
      </w:pPr>
    </w:p>
    <w:p w14:paraId="7EBDCA0D" w14:textId="61F1A3BD" w:rsidR="00772407" w:rsidRPr="00462CE6" w:rsidRDefault="00563471" w:rsidP="00112C59">
      <w:pPr>
        <w:pStyle w:val="Odstavecseseznamem"/>
        <w:numPr>
          <w:ilvl w:val="1"/>
          <w:numId w:val="44"/>
        </w:numPr>
        <w:tabs>
          <w:tab w:val="left" w:pos="0"/>
        </w:tabs>
        <w:ind w:left="567" w:right="-8" w:hanging="567"/>
        <w:jc w:val="both"/>
        <w:rPr>
          <w:rFonts w:ascii="Arial" w:hAnsi="Arial" w:cs="Arial"/>
          <w:sz w:val="22"/>
          <w:szCs w:val="22"/>
        </w:rPr>
      </w:pPr>
      <w:r w:rsidRPr="00462CE6">
        <w:rPr>
          <w:rFonts w:ascii="Arial" w:eastAsia="Arial" w:hAnsi="Arial" w:cs="Arial"/>
          <w:sz w:val="22"/>
          <w:szCs w:val="22"/>
        </w:rPr>
        <w:t>DPH bude účtována podle platných právních norem a předpisů, kde rozhodnou dobou pro výši DPH je doba zdanitelného plnění.</w:t>
      </w:r>
    </w:p>
    <w:p w14:paraId="736B7DC6" w14:textId="16731482" w:rsidR="00973FEB" w:rsidRPr="00052158" w:rsidRDefault="00973FEB" w:rsidP="001C672B">
      <w:pPr>
        <w:pStyle w:val="Odstavecseseznamem"/>
        <w:numPr>
          <w:ilvl w:val="0"/>
          <w:numId w:val="41"/>
        </w:numPr>
        <w:suppressAutoHyphens w:val="0"/>
        <w:spacing w:before="240" w:after="240"/>
        <w:ind w:left="425" w:hanging="425"/>
        <w:jc w:val="both"/>
        <w:rPr>
          <w:rFonts w:ascii="Arial" w:hAnsi="Arial" w:cs="Arial"/>
          <w:b/>
          <w:bCs/>
          <w:sz w:val="28"/>
          <w:szCs w:val="28"/>
        </w:rPr>
      </w:pPr>
      <w:r w:rsidRPr="00052158">
        <w:rPr>
          <w:rFonts w:ascii="Arial" w:hAnsi="Arial" w:cs="Arial"/>
          <w:b/>
          <w:bCs/>
          <w:sz w:val="28"/>
          <w:szCs w:val="28"/>
        </w:rPr>
        <w:t>PLATEBNÍ PODMÍNKY</w:t>
      </w:r>
    </w:p>
    <w:p w14:paraId="5B38ACC5" w14:textId="3346DFA0" w:rsidR="0053215E" w:rsidRDefault="00A37DCF" w:rsidP="00112C59">
      <w:pPr>
        <w:tabs>
          <w:tab w:val="left" w:pos="426"/>
        </w:tabs>
        <w:suppressAutoHyphens w:val="0"/>
        <w:spacing w:after="120"/>
        <w:ind w:left="567" w:hanging="567"/>
        <w:jc w:val="both"/>
        <w:rPr>
          <w:rFonts w:ascii="Arial" w:hAnsi="Arial" w:cs="Arial"/>
          <w:sz w:val="22"/>
          <w:szCs w:val="22"/>
        </w:rPr>
      </w:pPr>
      <w:r w:rsidRPr="00052158">
        <w:rPr>
          <w:rFonts w:ascii="Arial" w:hAnsi="Arial" w:cs="Arial"/>
          <w:sz w:val="22"/>
          <w:szCs w:val="22"/>
        </w:rPr>
        <w:t>4</w:t>
      </w:r>
      <w:r w:rsidR="00973FEB" w:rsidRPr="00052158">
        <w:rPr>
          <w:rFonts w:ascii="Arial" w:hAnsi="Arial" w:cs="Arial"/>
          <w:sz w:val="22"/>
          <w:szCs w:val="22"/>
        </w:rPr>
        <w:t xml:space="preserve">.1 </w:t>
      </w:r>
      <w:r w:rsidR="00112C59">
        <w:rPr>
          <w:rFonts w:ascii="Arial" w:hAnsi="Arial" w:cs="Arial"/>
          <w:sz w:val="22"/>
          <w:szCs w:val="22"/>
        </w:rPr>
        <w:t xml:space="preserve">   </w:t>
      </w:r>
      <w:r w:rsidR="0053215E" w:rsidRPr="00052158">
        <w:rPr>
          <w:rFonts w:ascii="Arial" w:hAnsi="Arial" w:cs="Arial"/>
          <w:sz w:val="22"/>
          <w:szCs w:val="22"/>
        </w:rPr>
        <w:t>Kupující nebude poskytovat zálohy.</w:t>
      </w:r>
    </w:p>
    <w:p w14:paraId="17C7425B" w14:textId="3CCCF564" w:rsidR="00336398" w:rsidRPr="00462CE6" w:rsidRDefault="00A37DCF" w:rsidP="00112C59">
      <w:pPr>
        <w:tabs>
          <w:tab w:val="left" w:pos="142"/>
        </w:tabs>
        <w:suppressAutoHyphens w:val="0"/>
        <w:ind w:left="567" w:hanging="567"/>
        <w:jc w:val="both"/>
        <w:rPr>
          <w:rFonts w:ascii="Arial" w:hAnsi="Arial" w:cs="Arial"/>
          <w:sz w:val="22"/>
          <w:szCs w:val="22"/>
        </w:rPr>
      </w:pPr>
      <w:r>
        <w:rPr>
          <w:rFonts w:ascii="Arial" w:hAnsi="Arial" w:cs="Arial"/>
          <w:sz w:val="22"/>
          <w:szCs w:val="22"/>
        </w:rPr>
        <w:t>4</w:t>
      </w:r>
      <w:r w:rsidR="00973FEB">
        <w:rPr>
          <w:rFonts w:ascii="Arial" w:hAnsi="Arial" w:cs="Arial"/>
          <w:sz w:val="22"/>
          <w:szCs w:val="22"/>
        </w:rPr>
        <w:t xml:space="preserve">.2 </w:t>
      </w:r>
      <w:r w:rsidR="00112C59">
        <w:rPr>
          <w:rFonts w:ascii="Arial" w:hAnsi="Arial" w:cs="Arial"/>
          <w:sz w:val="22"/>
          <w:szCs w:val="22"/>
        </w:rPr>
        <w:t xml:space="preserve">    </w:t>
      </w:r>
      <w:r w:rsidR="00336398" w:rsidRPr="00462CE6">
        <w:rPr>
          <w:rFonts w:ascii="Arial" w:hAnsi="Arial" w:cs="Arial"/>
          <w:sz w:val="22"/>
          <w:szCs w:val="22"/>
        </w:rPr>
        <w:t xml:space="preserve">Smluvní </w:t>
      </w:r>
      <w:r w:rsidR="00115930" w:rsidRPr="00462CE6">
        <w:rPr>
          <w:rFonts w:ascii="Arial" w:hAnsi="Arial" w:cs="Arial"/>
          <w:sz w:val="22"/>
          <w:szCs w:val="22"/>
        </w:rPr>
        <w:t>Strany</w:t>
      </w:r>
      <w:r w:rsidR="00336398" w:rsidRPr="00462CE6">
        <w:rPr>
          <w:rFonts w:ascii="Arial" w:hAnsi="Arial" w:cs="Arial"/>
          <w:sz w:val="22"/>
          <w:szCs w:val="22"/>
        </w:rPr>
        <w:t xml:space="preserve"> si sjednávají zaplacení </w:t>
      </w:r>
      <w:r w:rsidR="00336398" w:rsidRPr="00462CE6">
        <w:rPr>
          <w:rFonts w:ascii="Arial" w:hAnsi="Arial" w:cs="Arial"/>
          <w:b/>
          <w:bCs/>
          <w:sz w:val="22"/>
          <w:szCs w:val="22"/>
        </w:rPr>
        <w:t>Ceny</w:t>
      </w:r>
      <w:r w:rsidR="00336398" w:rsidRPr="00462CE6">
        <w:rPr>
          <w:rFonts w:ascii="Arial" w:hAnsi="Arial" w:cs="Arial"/>
          <w:sz w:val="22"/>
          <w:szCs w:val="22"/>
        </w:rPr>
        <w:t xml:space="preserve"> bezhotovostním převodem, a to na základě </w:t>
      </w:r>
      <w:r w:rsidR="00D72713" w:rsidRPr="00462CE6">
        <w:rPr>
          <w:rFonts w:ascii="Arial" w:hAnsi="Arial" w:cs="Arial"/>
          <w:sz w:val="22"/>
          <w:szCs w:val="22"/>
        </w:rPr>
        <w:t>Prodávající</w:t>
      </w:r>
      <w:r w:rsidR="00336398" w:rsidRPr="00462CE6">
        <w:rPr>
          <w:rFonts w:ascii="Arial" w:hAnsi="Arial" w:cs="Arial"/>
          <w:sz w:val="22"/>
          <w:szCs w:val="22"/>
        </w:rPr>
        <w:t xml:space="preserve">m vyhotoveného a Kupujícímu doručeného daňového dokladu/faktury. Právo </w:t>
      </w:r>
      <w:r w:rsidR="00D72713" w:rsidRPr="00462CE6">
        <w:rPr>
          <w:rFonts w:ascii="Arial" w:hAnsi="Arial" w:cs="Arial"/>
          <w:sz w:val="22"/>
          <w:szCs w:val="22"/>
        </w:rPr>
        <w:t>Prodávající</w:t>
      </w:r>
      <w:r w:rsidR="00336398" w:rsidRPr="00462CE6">
        <w:rPr>
          <w:rFonts w:ascii="Arial" w:hAnsi="Arial" w:cs="Arial"/>
          <w:sz w:val="22"/>
          <w:szCs w:val="22"/>
        </w:rPr>
        <w:t>ho na fakturaci</w:t>
      </w:r>
      <w:r w:rsidR="00336398" w:rsidRPr="00462CE6">
        <w:rPr>
          <w:rFonts w:ascii="Arial" w:hAnsi="Arial" w:cs="Arial"/>
          <w:i/>
          <w:sz w:val="22"/>
          <w:szCs w:val="22"/>
        </w:rPr>
        <w:t>,</w:t>
      </w:r>
      <w:r w:rsidR="00336398" w:rsidRPr="00462CE6">
        <w:rPr>
          <w:rFonts w:ascii="Arial" w:hAnsi="Arial" w:cs="Arial"/>
          <w:sz w:val="22"/>
          <w:szCs w:val="22"/>
        </w:rPr>
        <w:t xml:space="preserve"> vzniká dnem předání </w:t>
      </w:r>
      <w:r w:rsidR="004C44D8" w:rsidRPr="00462CE6">
        <w:rPr>
          <w:rFonts w:ascii="Arial" w:hAnsi="Arial" w:cs="Arial"/>
          <w:sz w:val="22"/>
          <w:szCs w:val="22"/>
        </w:rPr>
        <w:t xml:space="preserve">a převzetí </w:t>
      </w:r>
      <w:r w:rsidR="00336398" w:rsidRPr="00462CE6">
        <w:rPr>
          <w:rFonts w:ascii="Arial" w:hAnsi="Arial" w:cs="Arial"/>
          <w:sz w:val="22"/>
          <w:szCs w:val="22"/>
        </w:rPr>
        <w:t>předmětu Smlouvy společně s doklady nezbytnými pro jeho užívání a uplatnění případných vad z titulu záruky za jakost</w:t>
      </w:r>
      <w:r w:rsidR="00D672B9" w:rsidRPr="00462CE6">
        <w:rPr>
          <w:rFonts w:ascii="Arial" w:hAnsi="Arial" w:cs="Arial"/>
          <w:sz w:val="22"/>
          <w:szCs w:val="22"/>
        </w:rPr>
        <w:t>,</w:t>
      </w:r>
      <w:r w:rsidR="004C44D8" w:rsidRPr="00462CE6">
        <w:rPr>
          <w:rFonts w:ascii="Arial" w:hAnsi="Arial" w:cs="Arial"/>
          <w:sz w:val="22"/>
          <w:szCs w:val="22"/>
        </w:rPr>
        <w:t xml:space="preserve"> podpisem protokolu o předání a převzetí předmětu smlouvy bez vad. </w:t>
      </w:r>
      <w:r w:rsidR="00336398" w:rsidRPr="00462CE6">
        <w:rPr>
          <w:rFonts w:ascii="Arial" w:hAnsi="Arial" w:cs="Arial"/>
          <w:sz w:val="22"/>
          <w:szCs w:val="22"/>
        </w:rPr>
        <w:t>Výše</w:t>
      </w:r>
      <w:r w:rsidR="00871A02" w:rsidRPr="00462CE6">
        <w:rPr>
          <w:rFonts w:ascii="Arial" w:hAnsi="Arial" w:cs="Arial"/>
          <w:sz w:val="22"/>
          <w:szCs w:val="22"/>
        </w:rPr>
        <w:t xml:space="preserve"> fakturované částky uvedené na </w:t>
      </w:r>
      <w:r w:rsidR="00336398" w:rsidRPr="00462CE6">
        <w:rPr>
          <w:rFonts w:ascii="Arial" w:hAnsi="Arial" w:cs="Arial"/>
          <w:sz w:val="22"/>
          <w:szCs w:val="22"/>
        </w:rPr>
        <w:t>faktu</w:t>
      </w:r>
      <w:r w:rsidR="00871A02" w:rsidRPr="00462CE6">
        <w:rPr>
          <w:rFonts w:ascii="Arial" w:hAnsi="Arial" w:cs="Arial"/>
          <w:sz w:val="22"/>
          <w:szCs w:val="22"/>
        </w:rPr>
        <w:t>ře</w:t>
      </w:r>
      <w:r w:rsidR="00336398" w:rsidRPr="00462CE6">
        <w:rPr>
          <w:rFonts w:ascii="Arial" w:hAnsi="Arial" w:cs="Arial"/>
          <w:sz w:val="22"/>
          <w:szCs w:val="22"/>
        </w:rPr>
        <w:t xml:space="preserve"> bude odpovídat Smlouvě, faktura bude doručena na adresu pro doručování nejdéle do 7 pracovních dnů po převzetí předmětu Smlouvy Kupujícím. </w:t>
      </w:r>
      <w:r w:rsidR="005355C6" w:rsidRPr="00462CE6">
        <w:rPr>
          <w:rFonts w:ascii="Arial" w:hAnsi="Arial" w:cs="Arial"/>
          <w:b/>
          <w:sz w:val="22"/>
          <w:szCs w:val="22"/>
        </w:rPr>
        <w:t>E-mail pro doručení faktury</w:t>
      </w:r>
      <w:r w:rsidR="005355C6" w:rsidRPr="00462CE6">
        <w:rPr>
          <w:rFonts w:ascii="Arial" w:hAnsi="Arial" w:cs="Arial"/>
          <w:sz w:val="22"/>
          <w:szCs w:val="22"/>
        </w:rPr>
        <w:t xml:space="preserve">: </w:t>
      </w:r>
      <w:hyperlink r:id="rId10" w:history="1">
        <w:r w:rsidR="00C55FAE" w:rsidRPr="00462CE6">
          <w:rPr>
            <w:rStyle w:val="Hypertextovodkaz"/>
            <w:rFonts w:ascii="Arial" w:hAnsi="Arial" w:cs="Arial"/>
            <w:b/>
            <w:bCs/>
            <w:sz w:val="22"/>
            <w:szCs w:val="22"/>
          </w:rPr>
          <w:t>podatelna@suspk.cz</w:t>
        </w:r>
      </w:hyperlink>
      <w:r w:rsidR="005355C6" w:rsidRPr="00462CE6">
        <w:rPr>
          <w:rFonts w:ascii="Arial" w:hAnsi="Arial" w:cs="Arial"/>
          <w:sz w:val="22"/>
          <w:szCs w:val="22"/>
        </w:rPr>
        <w:t>.</w:t>
      </w:r>
    </w:p>
    <w:p w14:paraId="08516244" w14:textId="0D699363" w:rsidR="00666A4F" w:rsidRDefault="00A37DCF" w:rsidP="00112C59">
      <w:pPr>
        <w:tabs>
          <w:tab w:val="left" w:pos="567"/>
        </w:tabs>
        <w:suppressAutoHyphens w:val="0"/>
        <w:spacing w:before="120"/>
        <w:ind w:left="567" w:hanging="567"/>
        <w:jc w:val="both"/>
        <w:rPr>
          <w:rFonts w:ascii="Arial" w:hAnsi="Arial" w:cs="Arial"/>
          <w:sz w:val="22"/>
          <w:szCs w:val="22"/>
        </w:rPr>
      </w:pPr>
      <w:r>
        <w:rPr>
          <w:rFonts w:ascii="Arial" w:hAnsi="Arial" w:cs="Arial"/>
          <w:sz w:val="22"/>
          <w:szCs w:val="22"/>
        </w:rPr>
        <w:t>4</w:t>
      </w:r>
      <w:r w:rsidR="00973FEB" w:rsidRPr="00973FEB">
        <w:rPr>
          <w:rFonts w:ascii="Arial" w:hAnsi="Arial" w:cs="Arial"/>
          <w:sz w:val="22"/>
          <w:szCs w:val="22"/>
        </w:rPr>
        <w:t xml:space="preserve">.3 </w:t>
      </w:r>
      <w:r w:rsidR="00112C59">
        <w:rPr>
          <w:rFonts w:ascii="Arial" w:hAnsi="Arial" w:cs="Arial"/>
          <w:sz w:val="22"/>
          <w:szCs w:val="22"/>
        </w:rPr>
        <w:t xml:space="preserve">   </w:t>
      </w:r>
      <w:r w:rsidR="00336398" w:rsidRPr="00973FEB">
        <w:rPr>
          <w:rFonts w:ascii="Arial" w:hAnsi="Arial" w:cs="Arial"/>
          <w:sz w:val="22"/>
          <w:szCs w:val="22"/>
        </w:rPr>
        <w:t xml:space="preserve">Jednotlivé záruční servisy bude </w:t>
      </w:r>
      <w:r w:rsidR="00D72713" w:rsidRPr="00973FEB">
        <w:rPr>
          <w:rFonts w:ascii="Arial" w:hAnsi="Arial" w:cs="Arial"/>
          <w:sz w:val="22"/>
          <w:szCs w:val="22"/>
        </w:rPr>
        <w:t>Prodávající</w:t>
      </w:r>
      <w:r w:rsidR="00336398" w:rsidRPr="00973FEB">
        <w:rPr>
          <w:rFonts w:ascii="Arial" w:hAnsi="Arial" w:cs="Arial"/>
          <w:sz w:val="22"/>
          <w:szCs w:val="22"/>
        </w:rPr>
        <w:t xml:space="preserve"> fakturovat až po jejich provedení. Součástí faktury bude soupis provedených servisních prací.</w:t>
      </w:r>
      <w:r w:rsidR="00973FEB">
        <w:rPr>
          <w:rFonts w:ascii="Arial" w:hAnsi="Arial" w:cs="Arial"/>
          <w:sz w:val="22"/>
          <w:szCs w:val="22"/>
        </w:rPr>
        <w:t xml:space="preserve"> Fakturovaná částka za záruční servis nesmí překročit cenu záručního servisu uvedenou v</w:t>
      </w:r>
      <w:r w:rsidR="00052158">
        <w:rPr>
          <w:rFonts w:ascii="Arial" w:hAnsi="Arial" w:cs="Arial"/>
          <w:sz w:val="22"/>
          <w:szCs w:val="22"/>
        </w:rPr>
        <w:t> čl. 8, od</w:t>
      </w:r>
      <w:r w:rsidR="00052158" w:rsidRPr="00052158">
        <w:rPr>
          <w:rFonts w:ascii="Arial" w:hAnsi="Arial" w:cs="Arial"/>
          <w:sz w:val="22"/>
          <w:szCs w:val="22"/>
        </w:rPr>
        <w:t xml:space="preserve">st. </w:t>
      </w:r>
      <w:r w:rsidR="00BB71B6" w:rsidRPr="00052158">
        <w:rPr>
          <w:rFonts w:ascii="Arial" w:hAnsi="Arial" w:cs="Arial"/>
          <w:sz w:val="22"/>
          <w:szCs w:val="22"/>
        </w:rPr>
        <w:t>8.</w:t>
      </w:r>
      <w:r w:rsidR="00973FEB" w:rsidRPr="00052158">
        <w:rPr>
          <w:rFonts w:ascii="Arial" w:hAnsi="Arial" w:cs="Arial"/>
          <w:sz w:val="22"/>
          <w:szCs w:val="22"/>
        </w:rPr>
        <w:t>6</w:t>
      </w:r>
      <w:r w:rsidR="00973FEB">
        <w:rPr>
          <w:rFonts w:ascii="Arial" w:hAnsi="Arial" w:cs="Arial"/>
          <w:sz w:val="22"/>
          <w:szCs w:val="22"/>
        </w:rPr>
        <w:t xml:space="preserve"> Smlouvy. </w:t>
      </w:r>
    </w:p>
    <w:p w14:paraId="5AA46C6A" w14:textId="4FB3EEF3" w:rsidR="00973FEB" w:rsidRDefault="00A37DCF" w:rsidP="00112C59">
      <w:pPr>
        <w:tabs>
          <w:tab w:val="left" w:pos="567"/>
        </w:tabs>
        <w:suppressAutoHyphens w:val="0"/>
        <w:spacing w:before="120"/>
        <w:ind w:left="567" w:hanging="567"/>
        <w:jc w:val="both"/>
        <w:rPr>
          <w:rFonts w:ascii="Arial" w:hAnsi="Arial" w:cs="Arial"/>
          <w:sz w:val="22"/>
          <w:szCs w:val="22"/>
        </w:rPr>
      </w:pPr>
      <w:r>
        <w:rPr>
          <w:rFonts w:ascii="Arial" w:hAnsi="Arial" w:cs="Arial"/>
          <w:sz w:val="22"/>
          <w:szCs w:val="22"/>
        </w:rPr>
        <w:t>4</w:t>
      </w:r>
      <w:r w:rsidR="00973FEB">
        <w:rPr>
          <w:rFonts w:ascii="Arial" w:hAnsi="Arial" w:cs="Arial"/>
          <w:sz w:val="22"/>
          <w:szCs w:val="22"/>
        </w:rPr>
        <w:t xml:space="preserve">.4 </w:t>
      </w:r>
      <w:r w:rsidR="00112C59">
        <w:rPr>
          <w:rFonts w:ascii="Arial" w:hAnsi="Arial" w:cs="Arial"/>
          <w:sz w:val="22"/>
          <w:szCs w:val="22"/>
        </w:rPr>
        <w:t xml:space="preserve">   </w:t>
      </w:r>
      <w:r w:rsidR="00336398" w:rsidRPr="00973FEB">
        <w:rPr>
          <w:rFonts w:ascii="Arial" w:hAnsi="Arial" w:cs="Arial"/>
          <w:sz w:val="22"/>
          <w:szCs w:val="22"/>
        </w:rPr>
        <w:t xml:space="preserve">Faktury budou splňovat náležitosti daňového dokladu v souladu se zákonem č. 235/04 Sb. ve znění pozdějších předpisů (včetně obchodní firmy, sídla, názvu peněžního ústavu, čísla bankovního účtu </w:t>
      </w:r>
      <w:r w:rsidR="00D72713" w:rsidRPr="00973FEB">
        <w:rPr>
          <w:rFonts w:ascii="Arial" w:hAnsi="Arial" w:cs="Arial"/>
          <w:sz w:val="22"/>
          <w:szCs w:val="22"/>
        </w:rPr>
        <w:t>Prodávající</w:t>
      </w:r>
      <w:r w:rsidR="00336398" w:rsidRPr="00973FEB">
        <w:rPr>
          <w:rFonts w:ascii="Arial" w:hAnsi="Arial" w:cs="Arial"/>
          <w:sz w:val="22"/>
          <w:szCs w:val="22"/>
        </w:rPr>
        <w:t xml:space="preserve">ho, odkaz na Smlouvu nebo číslo </w:t>
      </w:r>
      <w:r w:rsidR="00B3413C">
        <w:rPr>
          <w:rFonts w:ascii="Arial" w:hAnsi="Arial" w:cs="Arial"/>
          <w:sz w:val="22"/>
          <w:szCs w:val="22"/>
        </w:rPr>
        <w:t>S</w:t>
      </w:r>
      <w:r w:rsidR="00336398" w:rsidRPr="00973FEB">
        <w:rPr>
          <w:rFonts w:ascii="Arial" w:hAnsi="Arial" w:cs="Arial"/>
          <w:sz w:val="22"/>
          <w:szCs w:val="22"/>
        </w:rPr>
        <w:t xml:space="preserve">mlouvy a datum vystavení faktury). </w:t>
      </w:r>
    </w:p>
    <w:p w14:paraId="7A1A9F1D" w14:textId="1C766807" w:rsidR="00462CE6" w:rsidRDefault="00A37DCF" w:rsidP="00A15B70">
      <w:pPr>
        <w:suppressAutoHyphens w:val="0"/>
        <w:spacing w:before="120"/>
        <w:ind w:left="567" w:hanging="567"/>
        <w:jc w:val="both"/>
        <w:rPr>
          <w:rFonts w:ascii="Arial" w:hAnsi="Arial" w:cs="Arial"/>
          <w:sz w:val="22"/>
          <w:szCs w:val="22"/>
        </w:rPr>
      </w:pPr>
      <w:r>
        <w:rPr>
          <w:rFonts w:ascii="Arial" w:hAnsi="Arial" w:cs="Arial"/>
          <w:sz w:val="22"/>
          <w:szCs w:val="22"/>
        </w:rPr>
        <w:t>4</w:t>
      </w:r>
      <w:r w:rsidR="00973FEB">
        <w:rPr>
          <w:rFonts w:ascii="Arial" w:hAnsi="Arial" w:cs="Arial"/>
          <w:sz w:val="22"/>
          <w:szCs w:val="22"/>
        </w:rPr>
        <w:t xml:space="preserve">.5 </w:t>
      </w:r>
      <w:r w:rsidR="00A15B70">
        <w:rPr>
          <w:rFonts w:ascii="Arial" w:hAnsi="Arial" w:cs="Arial"/>
          <w:sz w:val="22"/>
          <w:szCs w:val="22"/>
        </w:rPr>
        <w:t xml:space="preserve">   </w:t>
      </w:r>
      <w:r w:rsidR="00336398" w:rsidRPr="00973FEB">
        <w:rPr>
          <w:rFonts w:ascii="Arial" w:hAnsi="Arial" w:cs="Arial"/>
          <w:sz w:val="22"/>
          <w:szCs w:val="22"/>
        </w:rPr>
        <w:t xml:space="preserve">Kupující je oprávněn vrátit </w:t>
      </w:r>
      <w:r w:rsidR="00D72713" w:rsidRPr="00973FEB">
        <w:rPr>
          <w:rFonts w:ascii="Arial" w:hAnsi="Arial" w:cs="Arial"/>
          <w:sz w:val="22"/>
          <w:szCs w:val="22"/>
        </w:rPr>
        <w:t>Prodávající</w:t>
      </w:r>
      <w:r w:rsidR="00336398" w:rsidRPr="00973FEB">
        <w:rPr>
          <w:rFonts w:ascii="Arial" w:hAnsi="Arial" w:cs="Arial"/>
          <w:sz w:val="22"/>
          <w:szCs w:val="22"/>
        </w:rPr>
        <w:t xml:space="preserve">mu bez zaplacení fakturu, která nemá náležitosti uvedené v této </w:t>
      </w:r>
      <w:r w:rsidR="00052158">
        <w:rPr>
          <w:rFonts w:ascii="Arial" w:hAnsi="Arial" w:cs="Arial"/>
          <w:sz w:val="22"/>
          <w:szCs w:val="22"/>
        </w:rPr>
        <w:t>S</w:t>
      </w:r>
      <w:r w:rsidR="00336398" w:rsidRPr="00973FEB">
        <w:rPr>
          <w:rFonts w:ascii="Arial" w:hAnsi="Arial" w:cs="Arial"/>
          <w:sz w:val="22"/>
          <w:szCs w:val="22"/>
        </w:rPr>
        <w:t xml:space="preserve">mlouvě, vykazuje rozpor mezi fakturovanou částkou a částkou ze Smlouvy, nebo vykazuje jiné závady. Současně s vrácením faktury sdělí Kupující </w:t>
      </w:r>
      <w:r w:rsidR="00D72713" w:rsidRPr="00973FEB">
        <w:rPr>
          <w:rFonts w:ascii="Arial" w:hAnsi="Arial" w:cs="Arial"/>
          <w:sz w:val="22"/>
          <w:szCs w:val="22"/>
        </w:rPr>
        <w:t>Prodávající</w:t>
      </w:r>
      <w:r w:rsidR="00336398" w:rsidRPr="00973FEB">
        <w:rPr>
          <w:rFonts w:ascii="Arial" w:hAnsi="Arial" w:cs="Arial"/>
          <w:sz w:val="22"/>
          <w:szCs w:val="22"/>
        </w:rPr>
        <w:t xml:space="preserve">mu důvody vrácení. V závislosti na povaze závady je </w:t>
      </w:r>
      <w:r w:rsidR="00D72713" w:rsidRPr="00973FEB">
        <w:rPr>
          <w:rFonts w:ascii="Arial" w:hAnsi="Arial" w:cs="Arial"/>
          <w:sz w:val="22"/>
          <w:szCs w:val="22"/>
        </w:rPr>
        <w:t>Prodávající</w:t>
      </w:r>
      <w:r w:rsidR="00336398" w:rsidRPr="00973FEB">
        <w:rPr>
          <w:rFonts w:ascii="Arial" w:hAnsi="Arial" w:cs="Arial"/>
          <w:sz w:val="22"/>
          <w:szCs w:val="22"/>
        </w:rPr>
        <w:t xml:space="preserve"> povinen fakturu včetně jejích příloh opravit nebo nově vyhotovit. Oprávněným vrácením faktury přestává běžet původní lhůta splatnosti faktury. Nová lhůta splatnosti začíná běžet ode dne doručení Kupujícímu doplněné, opravené nebo nově vyhotovené faktury s příslušnými náležitostmi, splňující podmínky </w:t>
      </w:r>
      <w:r w:rsidR="00A15B70">
        <w:rPr>
          <w:rFonts w:ascii="Arial" w:hAnsi="Arial" w:cs="Arial"/>
          <w:sz w:val="22"/>
          <w:szCs w:val="22"/>
        </w:rPr>
        <w:t>S</w:t>
      </w:r>
      <w:r w:rsidR="00336398" w:rsidRPr="00973FEB">
        <w:rPr>
          <w:rFonts w:ascii="Arial" w:hAnsi="Arial" w:cs="Arial"/>
          <w:sz w:val="22"/>
          <w:szCs w:val="22"/>
        </w:rPr>
        <w:t>mlouvy.</w:t>
      </w:r>
    </w:p>
    <w:p w14:paraId="465E0D94" w14:textId="7C694C45" w:rsidR="00336398" w:rsidRDefault="00462CE6" w:rsidP="00A15B70">
      <w:pPr>
        <w:tabs>
          <w:tab w:val="left" w:pos="426"/>
        </w:tabs>
        <w:suppressAutoHyphens w:val="0"/>
        <w:spacing w:before="120"/>
        <w:ind w:left="567" w:hanging="567"/>
        <w:jc w:val="both"/>
        <w:rPr>
          <w:rFonts w:ascii="Arial" w:hAnsi="Arial" w:cs="Arial"/>
          <w:sz w:val="22"/>
          <w:szCs w:val="22"/>
        </w:rPr>
      </w:pPr>
      <w:r>
        <w:rPr>
          <w:rFonts w:ascii="Arial" w:hAnsi="Arial" w:cs="Arial"/>
          <w:sz w:val="22"/>
          <w:szCs w:val="22"/>
        </w:rPr>
        <w:t xml:space="preserve">4.6. </w:t>
      </w:r>
      <w:r w:rsidR="00052158">
        <w:rPr>
          <w:rFonts w:ascii="Arial" w:hAnsi="Arial" w:cs="Arial"/>
          <w:sz w:val="22"/>
          <w:szCs w:val="22"/>
        </w:rPr>
        <w:t>Faktury</w:t>
      </w:r>
      <w:r w:rsidR="00336398" w:rsidRPr="00973FEB">
        <w:rPr>
          <w:rFonts w:ascii="Arial" w:hAnsi="Arial" w:cs="Arial"/>
          <w:sz w:val="22"/>
          <w:szCs w:val="22"/>
        </w:rPr>
        <w:t xml:space="preserve"> budou splatné </w:t>
      </w:r>
      <w:r w:rsidR="00052158">
        <w:rPr>
          <w:rFonts w:ascii="Arial" w:hAnsi="Arial" w:cs="Arial"/>
          <w:sz w:val="22"/>
          <w:szCs w:val="22"/>
        </w:rPr>
        <w:t xml:space="preserve">do </w:t>
      </w:r>
      <w:r w:rsidR="00336398" w:rsidRPr="00973FEB">
        <w:rPr>
          <w:rFonts w:ascii="Arial" w:hAnsi="Arial" w:cs="Arial"/>
          <w:sz w:val="22"/>
          <w:szCs w:val="22"/>
        </w:rPr>
        <w:t>30 kalendářních dnů ode dne doručení daňového dokladu/faktury Kupujícímu</w:t>
      </w:r>
      <w:r w:rsidR="00052158">
        <w:rPr>
          <w:rFonts w:ascii="Arial" w:hAnsi="Arial" w:cs="Arial"/>
          <w:sz w:val="22"/>
          <w:szCs w:val="22"/>
        </w:rPr>
        <w:t>,</w:t>
      </w:r>
      <w:r w:rsidR="00336398" w:rsidRPr="00973FEB">
        <w:rPr>
          <w:rFonts w:ascii="Arial" w:hAnsi="Arial" w:cs="Arial"/>
          <w:sz w:val="22"/>
          <w:szCs w:val="22"/>
        </w:rPr>
        <w:t xml:space="preserve"> a to bezhotovostním převodem na bankovní účet </w:t>
      </w:r>
      <w:r w:rsidR="00D72713" w:rsidRPr="00973FEB">
        <w:rPr>
          <w:rFonts w:ascii="Arial" w:hAnsi="Arial" w:cs="Arial"/>
          <w:sz w:val="22"/>
          <w:szCs w:val="22"/>
        </w:rPr>
        <w:t>Prodávající</w:t>
      </w:r>
      <w:r w:rsidR="00336398" w:rsidRPr="00973FEB">
        <w:rPr>
          <w:rFonts w:ascii="Arial" w:hAnsi="Arial" w:cs="Arial"/>
          <w:sz w:val="22"/>
          <w:szCs w:val="22"/>
        </w:rPr>
        <w:t>ho</w:t>
      </w:r>
      <w:r w:rsidR="00B3413C">
        <w:rPr>
          <w:rFonts w:ascii="Arial" w:hAnsi="Arial" w:cs="Arial"/>
          <w:sz w:val="22"/>
          <w:szCs w:val="22"/>
        </w:rPr>
        <w:t xml:space="preserve"> uvedený ve Smlouvě.</w:t>
      </w:r>
    </w:p>
    <w:p w14:paraId="7A198309" w14:textId="2BB5B105" w:rsidR="00B3413C" w:rsidRPr="00973FEB" w:rsidRDefault="00B3413C" w:rsidP="00A15B70">
      <w:pPr>
        <w:tabs>
          <w:tab w:val="left" w:pos="567"/>
        </w:tabs>
        <w:suppressAutoHyphens w:val="0"/>
        <w:spacing w:before="120"/>
        <w:ind w:left="567" w:hanging="567"/>
        <w:jc w:val="both"/>
        <w:rPr>
          <w:rFonts w:ascii="Arial" w:hAnsi="Arial" w:cs="Arial"/>
          <w:sz w:val="22"/>
          <w:szCs w:val="22"/>
        </w:rPr>
      </w:pPr>
      <w:r>
        <w:rPr>
          <w:rFonts w:ascii="Arial" w:hAnsi="Arial" w:cs="Arial"/>
          <w:sz w:val="22"/>
          <w:szCs w:val="22"/>
        </w:rPr>
        <w:t xml:space="preserve">4.7 </w:t>
      </w:r>
      <w:r w:rsidR="00A15B70">
        <w:rPr>
          <w:rFonts w:ascii="Arial" w:hAnsi="Arial" w:cs="Arial"/>
          <w:sz w:val="22"/>
          <w:szCs w:val="22"/>
        </w:rPr>
        <w:t xml:space="preserve">    </w:t>
      </w:r>
      <w:r>
        <w:rPr>
          <w:rFonts w:ascii="Arial" w:hAnsi="Arial" w:cs="Arial"/>
          <w:sz w:val="22"/>
          <w:szCs w:val="22"/>
        </w:rPr>
        <w:t xml:space="preserve">Bude-li na daňovém dokladu/faktuře vystavené Prodávajícím uveden jiný bankovní </w:t>
      </w:r>
      <w:r w:rsidR="00052158">
        <w:rPr>
          <w:rFonts w:ascii="Arial" w:hAnsi="Arial" w:cs="Arial"/>
          <w:sz w:val="22"/>
          <w:szCs w:val="22"/>
        </w:rPr>
        <w:t>účet,</w:t>
      </w:r>
      <w:r>
        <w:rPr>
          <w:rFonts w:ascii="Arial" w:hAnsi="Arial" w:cs="Arial"/>
          <w:sz w:val="22"/>
          <w:szCs w:val="22"/>
        </w:rPr>
        <w:t xml:space="preserve"> než je uvedený Prodávajícím ve Smlouvě, </w:t>
      </w:r>
      <w:r w:rsidR="00052158">
        <w:rPr>
          <w:rFonts w:ascii="Arial" w:hAnsi="Arial" w:cs="Arial"/>
          <w:sz w:val="22"/>
          <w:szCs w:val="22"/>
        </w:rPr>
        <w:t>K</w:t>
      </w:r>
      <w:r>
        <w:rPr>
          <w:rFonts w:ascii="Arial" w:hAnsi="Arial" w:cs="Arial"/>
          <w:sz w:val="22"/>
          <w:szCs w:val="22"/>
        </w:rPr>
        <w:t xml:space="preserve">upující daňový doklad/fakturu odmítne.  </w:t>
      </w:r>
    </w:p>
    <w:p w14:paraId="61829076" w14:textId="77777777" w:rsidR="00CF040C" w:rsidRPr="00973FEB" w:rsidRDefault="00CF040C" w:rsidP="00336398">
      <w:pPr>
        <w:suppressAutoHyphens w:val="0"/>
        <w:ind w:right="-2"/>
        <w:jc w:val="both"/>
        <w:rPr>
          <w:rFonts w:ascii="Arial" w:hAnsi="Arial" w:cs="Arial"/>
          <w:sz w:val="22"/>
          <w:szCs w:val="22"/>
        </w:rPr>
      </w:pPr>
    </w:p>
    <w:p w14:paraId="0ED4B0BE" w14:textId="307E1D6E" w:rsidR="00336398" w:rsidRPr="00D672B9" w:rsidRDefault="00A15B70" w:rsidP="00D672B9">
      <w:pPr>
        <w:pStyle w:val="Odstavecseseznamem"/>
        <w:numPr>
          <w:ilvl w:val="1"/>
          <w:numId w:val="41"/>
        </w:numPr>
        <w:suppressAutoHyphens w:val="0"/>
        <w:ind w:left="426" w:right="-2" w:hanging="426"/>
        <w:jc w:val="both"/>
        <w:rPr>
          <w:rFonts w:ascii="Arial" w:hAnsi="Arial" w:cs="Arial"/>
          <w:sz w:val="22"/>
          <w:szCs w:val="22"/>
        </w:rPr>
      </w:pPr>
      <w:r>
        <w:rPr>
          <w:rFonts w:ascii="Arial" w:hAnsi="Arial" w:cs="Arial"/>
          <w:sz w:val="22"/>
          <w:szCs w:val="22"/>
        </w:rPr>
        <w:t xml:space="preserve">   </w:t>
      </w:r>
      <w:r w:rsidR="00336398" w:rsidRPr="00D672B9">
        <w:rPr>
          <w:rFonts w:ascii="Arial" w:hAnsi="Arial" w:cs="Arial"/>
          <w:sz w:val="22"/>
          <w:szCs w:val="22"/>
        </w:rPr>
        <w:t>V pochybnostech se má za to, že faktura byla doručena třetí den po odeslání.</w:t>
      </w:r>
    </w:p>
    <w:p w14:paraId="2BA226A1" w14:textId="77777777" w:rsidR="00336398" w:rsidRPr="00973FEB" w:rsidRDefault="00336398" w:rsidP="004B6BE0">
      <w:pPr>
        <w:suppressAutoHyphens w:val="0"/>
        <w:ind w:left="426" w:right="-2"/>
        <w:jc w:val="both"/>
        <w:rPr>
          <w:rFonts w:ascii="Arial" w:hAnsi="Arial" w:cs="Arial"/>
          <w:sz w:val="22"/>
          <w:szCs w:val="22"/>
        </w:rPr>
      </w:pPr>
    </w:p>
    <w:p w14:paraId="78E6EFB8" w14:textId="4C04F14D" w:rsidR="00462CE6" w:rsidRDefault="00D672B9" w:rsidP="00304CEC">
      <w:pPr>
        <w:pStyle w:val="seznam1"/>
        <w:keepNext w:val="0"/>
        <w:numPr>
          <w:ilvl w:val="0"/>
          <w:numId w:val="0"/>
        </w:numPr>
        <w:spacing w:after="0"/>
        <w:ind w:left="426" w:hanging="426"/>
        <w:rPr>
          <w:sz w:val="22"/>
          <w:szCs w:val="22"/>
        </w:rPr>
      </w:pPr>
      <w:r>
        <w:rPr>
          <w:sz w:val="22"/>
          <w:szCs w:val="22"/>
        </w:rPr>
        <w:t xml:space="preserve">4.9. </w:t>
      </w:r>
      <w:r w:rsidR="00A15B70">
        <w:rPr>
          <w:sz w:val="22"/>
          <w:szCs w:val="22"/>
        </w:rPr>
        <w:t xml:space="preserve">   </w:t>
      </w:r>
      <w:r w:rsidR="00336398" w:rsidRPr="00973FEB">
        <w:rPr>
          <w:sz w:val="22"/>
          <w:szCs w:val="22"/>
        </w:rPr>
        <w:t xml:space="preserve">Úhradou se rozumí odepsání fakturované částky z účtu Kupujícího. </w:t>
      </w:r>
    </w:p>
    <w:p w14:paraId="3485A462" w14:textId="77777777" w:rsidR="00304CEC" w:rsidRPr="00304CEC" w:rsidRDefault="00304CEC" w:rsidP="00304CEC">
      <w:pPr>
        <w:pStyle w:val="seznam1"/>
        <w:keepNext w:val="0"/>
        <w:numPr>
          <w:ilvl w:val="0"/>
          <w:numId w:val="0"/>
        </w:numPr>
        <w:spacing w:after="0"/>
        <w:ind w:left="426" w:hanging="426"/>
        <w:rPr>
          <w:sz w:val="22"/>
          <w:szCs w:val="22"/>
        </w:rPr>
      </w:pPr>
    </w:p>
    <w:p w14:paraId="34E43EA9" w14:textId="77777777" w:rsidR="00304CEC" w:rsidRDefault="00304CEC" w:rsidP="001C672B">
      <w:pPr>
        <w:widowControl w:val="0"/>
        <w:autoSpaceDE w:val="0"/>
        <w:spacing w:before="240" w:after="240"/>
        <w:rPr>
          <w:rFonts w:ascii="Arial" w:hAnsi="Arial" w:cs="Arial"/>
          <w:b/>
          <w:bCs/>
          <w:caps/>
          <w:sz w:val="28"/>
          <w:szCs w:val="28"/>
        </w:rPr>
      </w:pPr>
    </w:p>
    <w:p w14:paraId="03301BDA" w14:textId="152B302F" w:rsidR="008546BF" w:rsidRPr="00872785" w:rsidRDefault="00A37DCF" w:rsidP="001C672B">
      <w:pPr>
        <w:widowControl w:val="0"/>
        <w:autoSpaceDE w:val="0"/>
        <w:spacing w:before="240" w:after="240"/>
        <w:rPr>
          <w:rFonts w:ascii="Arial" w:hAnsi="Arial" w:cs="Arial"/>
          <w:b/>
          <w:bCs/>
          <w:caps/>
          <w:sz w:val="28"/>
          <w:szCs w:val="28"/>
        </w:rPr>
      </w:pPr>
      <w:r w:rsidRPr="00872785">
        <w:rPr>
          <w:rFonts w:ascii="Arial" w:hAnsi="Arial" w:cs="Arial"/>
          <w:b/>
          <w:bCs/>
          <w:caps/>
          <w:sz w:val="28"/>
          <w:szCs w:val="28"/>
        </w:rPr>
        <w:lastRenderedPageBreak/>
        <w:t>5.</w:t>
      </w:r>
      <w:r w:rsidR="00D91501" w:rsidRPr="00872785">
        <w:rPr>
          <w:rFonts w:ascii="Arial" w:hAnsi="Arial" w:cs="Arial"/>
          <w:b/>
          <w:bCs/>
          <w:caps/>
          <w:sz w:val="28"/>
          <w:szCs w:val="28"/>
        </w:rPr>
        <w:t xml:space="preserve"> </w:t>
      </w:r>
      <w:r w:rsidR="008546BF" w:rsidRPr="00872785">
        <w:rPr>
          <w:rFonts w:ascii="Arial" w:hAnsi="Arial" w:cs="Arial"/>
          <w:b/>
          <w:bCs/>
          <w:caps/>
          <w:sz w:val="28"/>
          <w:szCs w:val="28"/>
        </w:rPr>
        <w:t>Doba a místo plnění</w:t>
      </w:r>
    </w:p>
    <w:p w14:paraId="7B7791A3" w14:textId="35A165FD" w:rsidR="009C0F46" w:rsidRPr="00A37DCF" w:rsidRDefault="00052158" w:rsidP="00304CEC">
      <w:pPr>
        <w:suppressAutoHyphens w:val="0"/>
        <w:spacing w:after="120"/>
        <w:ind w:left="567" w:hanging="567"/>
        <w:jc w:val="both"/>
        <w:rPr>
          <w:rFonts w:ascii="Arial" w:hAnsi="Arial" w:cs="Arial"/>
          <w:sz w:val="22"/>
          <w:szCs w:val="22"/>
        </w:rPr>
      </w:pPr>
      <w:r w:rsidRPr="00A37DCF">
        <w:rPr>
          <w:rFonts w:ascii="Arial" w:hAnsi="Arial" w:cs="Arial"/>
          <w:sz w:val="22"/>
          <w:szCs w:val="22"/>
        </w:rPr>
        <w:t xml:space="preserve">5.1 </w:t>
      </w:r>
      <w:r w:rsidR="00304CEC">
        <w:rPr>
          <w:rFonts w:ascii="Arial" w:hAnsi="Arial" w:cs="Arial"/>
          <w:sz w:val="22"/>
          <w:szCs w:val="22"/>
        </w:rPr>
        <w:t xml:space="preserve">   </w:t>
      </w:r>
      <w:r w:rsidRPr="00A37DCF">
        <w:rPr>
          <w:rFonts w:ascii="Arial" w:hAnsi="Arial" w:cs="Arial"/>
          <w:sz w:val="22"/>
          <w:szCs w:val="22"/>
        </w:rPr>
        <w:t>Prodávající</w:t>
      </w:r>
      <w:r w:rsidR="008546BF" w:rsidRPr="00A37DCF">
        <w:rPr>
          <w:rFonts w:ascii="Arial" w:hAnsi="Arial" w:cs="Arial"/>
          <w:sz w:val="22"/>
          <w:szCs w:val="22"/>
        </w:rPr>
        <w:t xml:space="preserve"> </w:t>
      </w:r>
      <w:r w:rsidR="0053215E" w:rsidRPr="00A37DCF">
        <w:rPr>
          <w:rFonts w:ascii="Arial" w:hAnsi="Arial" w:cs="Arial"/>
          <w:sz w:val="22"/>
          <w:szCs w:val="22"/>
        </w:rPr>
        <w:t xml:space="preserve">se zavazuje předat Předmět </w:t>
      </w:r>
      <w:r w:rsidR="000B1F9B" w:rsidRPr="00A37DCF">
        <w:rPr>
          <w:rFonts w:ascii="Arial" w:hAnsi="Arial" w:cs="Arial"/>
          <w:sz w:val="22"/>
          <w:szCs w:val="22"/>
        </w:rPr>
        <w:t xml:space="preserve">smlouvy </w:t>
      </w:r>
      <w:r w:rsidR="008546BF" w:rsidRPr="00A37DCF">
        <w:rPr>
          <w:rFonts w:ascii="Arial" w:hAnsi="Arial" w:cs="Arial"/>
          <w:sz w:val="22"/>
          <w:szCs w:val="22"/>
        </w:rPr>
        <w:t>Kupujícímu</w:t>
      </w:r>
      <w:r w:rsidR="00A329B8" w:rsidRPr="00A37DCF">
        <w:rPr>
          <w:rFonts w:ascii="Arial" w:hAnsi="Arial" w:cs="Arial"/>
          <w:sz w:val="22"/>
          <w:szCs w:val="22"/>
        </w:rPr>
        <w:t xml:space="preserve"> do </w:t>
      </w:r>
      <w:r w:rsidR="00E507BD" w:rsidRPr="00A37DCF">
        <w:rPr>
          <w:rFonts w:ascii="Arial" w:hAnsi="Arial" w:cs="Arial"/>
          <w:b/>
          <w:bCs/>
          <w:sz w:val="22"/>
          <w:szCs w:val="22"/>
          <w:shd w:val="clear" w:color="auto" w:fill="FFFFFF"/>
        </w:rPr>
        <w:t>150</w:t>
      </w:r>
      <w:r w:rsidR="00C349EE" w:rsidRPr="00A37DCF">
        <w:rPr>
          <w:rFonts w:ascii="Arial" w:hAnsi="Arial" w:cs="Arial"/>
          <w:b/>
          <w:bCs/>
          <w:sz w:val="22"/>
          <w:szCs w:val="22"/>
          <w:shd w:val="clear" w:color="auto" w:fill="FFFFFF"/>
        </w:rPr>
        <w:t xml:space="preserve"> </w:t>
      </w:r>
      <w:r w:rsidR="00C349EE" w:rsidRPr="00A37DCF">
        <w:rPr>
          <w:rFonts w:ascii="Arial" w:hAnsi="Arial" w:cs="Arial"/>
          <w:b/>
          <w:sz w:val="22"/>
          <w:szCs w:val="22"/>
          <w:shd w:val="clear" w:color="auto" w:fill="FFFFFF"/>
        </w:rPr>
        <w:t>kalendářních dní</w:t>
      </w:r>
      <w:r w:rsidR="00C349EE" w:rsidRPr="00A37DCF">
        <w:rPr>
          <w:rFonts w:ascii="Arial" w:hAnsi="Arial" w:cs="Arial"/>
          <w:b/>
          <w:sz w:val="22"/>
          <w:szCs w:val="22"/>
        </w:rPr>
        <w:t xml:space="preserve"> od</w:t>
      </w:r>
      <w:r w:rsidR="00304CEC">
        <w:rPr>
          <w:rFonts w:ascii="Arial" w:hAnsi="Arial" w:cs="Arial"/>
          <w:b/>
          <w:sz w:val="22"/>
          <w:szCs w:val="22"/>
        </w:rPr>
        <w:t xml:space="preserve"> </w:t>
      </w:r>
      <w:r w:rsidR="00C349EE" w:rsidRPr="00A37DCF">
        <w:rPr>
          <w:rFonts w:ascii="Arial" w:hAnsi="Arial" w:cs="Arial"/>
          <w:b/>
          <w:sz w:val="22"/>
          <w:szCs w:val="22"/>
        </w:rPr>
        <w:t>nabytí účinnosti smlouvy</w:t>
      </w:r>
      <w:r w:rsidR="009C0F46" w:rsidRPr="00A37DCF">
        <w:rPr>
          <w:rFonts w:ascii="Arial" w:hAnsi="Arial" w:cs="Arial"/>
          <w:sz w:val="22"/>
          <w:szCs w:val="22"/>
        </w:rPr>
        <w:t>.</w:t>
      </w:r>
    </w:p>
    <w:p w14:paraId="3077114C" w14:textId="34B44653" w:rsidR="006D2592" w:rsidRPr="00A37DCF" w:rsidRDefault="00A37DCF" w:rsidP="00304CEC">
      <w:pPr>
        <w:suppressAutoHyphens w:val="0"/>
        <w:ind w:left="567" w:hanging="567"/>
        <w:jc w:val="both"/>
        <w:rPr>
          <w:rFonts w:ascii="Arial" w:hAnsi="Arial" w:cs="Arial"/>
          <w:sz w:val="22"/>
          <w:szCs w:val="22"/>
        </w:rPr>
      </w:pPr>
      <w:r w:rsidRPr="00A37DCF">
        <w:rPr>
          <w:rFonts w:ascii="Arial" w:hAnsi="Arial" w:cs="Arial"/>
          <w:sz w:val="22"/>
          <w:szCs w:val="22"/>
        </w:rPr>
        <w:t>5</w:t>
      </w:r>
      <w:r w:rsidR="009C0F46" w:rsidRPr="00A37DCF">
        <w:rPr>
          <w:rFonts w:ascii="Arial" w:hAnsi="Arial" w:cs="Arial"/>
          <w:sz w:val="22"/>
          <w:szCs w:val="22"/>
        </w:rPr>
        <w:t xml:space="preserve">.2 </w:t>
      </w:r>
      <w:r w:rsidR="00304CEC">
        <w:rPr>
          <w:rFonts w:ascii="Arial" w:hAnsi="Arial" w:cs="Arial"/>
          <w:sz w:val="22"/>
          <w:szCs w:val="22"/>
        </w:rPr>
        <w:t xml:space="preserve">  </w:t>
      </w:r>
      <w:r w:rsidR="00D72713" w:rsidRPr="00A37DCF">
        <w:rPr>
          <w:rFonts w:ascii="Arial" w:hAnsi="Arial" w:cs="Arial"/>
          <w:sz w:val="22"/>
          <w:szCs w:val="22"/>
        </w:rPr>
        <w:t>Prodávající</w:t>
      </w:r>
      <w:r w:rsidR="006D2592" w:rsidRPr="00A37DCF">
        <w:rPr>
          <w:rFonts w:ascii="Arial" w:hAnsi="Arial" w:cs="Arial"/>
          <w:sz w:val="22"/>
          <w:szCs w:val="22"/>
        </w:rPr>
        <w:t xml:space="preserve"> se zavazuje vlastním nákladem dopravit Předmět smlouvy </w:t>
      </w:r>
      <w:r w:rsidR="00E108EC" w:rsidRPr="00A37DCF">
        <w:rPr>
          <w:rFonts w:ascii="Arial" w:hAnsi="Arial" w:cs="Arial"/>
          <w:sz w:val="22"/>
          <w:szCs w:val="22"/>
        </w:rPr>
        <w:t>do</w:t>
      </w:r>
      <w:r w:rsidR="006D2592" w:rsidRPr="00A37DCF">
        <w:rPr>
          <w:rFonts w:ascii="Arial" w:hAnsi="Arial" w:cs="Arial"/>
          <w:sz w:val="22"/>
          <w:szCs w:val="22"/>
        </w:rPr>
        <w:t xml:space="preserve"> provozov</w:t>
      </w:r>
      <w:r w:rsidR="00052158">
        <w:rPr>
          <w:rFonts w:ascii="Arial" w:hAnsi="Arial" w:cs="Arial"/>
          <w:sz w:val="22"/>
          <w:szCs w:val="22"/>
        </w:rPr>
        <w:t xml:space="preserve">ny </w:t>
      </w:r>
      <w:r w:rsidR="006D2592" w:rsidRPr="00A37DCF">
        <w:rPr>
          <w:rFonts w:ascii="Arial" w:hAnsi="Arial" w:cs="Arial"/>
          <w:sz w:val="22"/>
          <w:szCs w:val="22"/>
        </w:rPr>
        <w:t xml:space="preserve">Kupujícího na </w:t>
      </w:r>
      <w:r w:rsidR="00291237" w:rsidRPr="00A37DCF">
        <w:rPr>
          <w:rFonts w:ascii="Arial" w:hAnsi="Arial" w:cs="Arial"/>
          <w:sz w:val="22"/>
          <w:szCs w:val="22"/>
        </w:rPr>
        <w:t>níže uveden</w:t>
      </w:r>
      <w:r w:rsidR="007208BA" w:rsidRPr="00A37DCF">
        <w:rPr>
          <w:rFonts w:ascii="Arial" w:hAnsi="Arial" w:cs="Arial"/>
          <w:sz w:val="22"/>
          <w:szCs w:val="22"/>
        </w:rPr>
        <w:t>ou</w:t>
      </w:r>
      <w:r w:rsidR="00291237" w:rsidRPr="00A37DCF">
        <w:rPr>
          <w:rFonts w:ascii="Arial" w:hAnsi="Arial" w:cs="Arial"/>
          <w:sz w:val="22"/>
          <w:szCs w:val="22"/>
        </w:rPr>
        <w:t xml:space="preserve"> </w:t>
      </w:r>
      <w:r w:rsidR="006D2592" w:rsidRPr="00A37DCF">
        <w:rPr>
          <w:rFonts w:ascii="Arial" w:hAnsi="Arial" w:cs="Arial"/>
          <w:sz w:val="22"/>
          <w:szCs w:val="22"/>
        </w:rPr>
        <w:t>adres</w:t>
      </w:r>
      <w:r w:rsidR="00052158">
        <w:rPr>
          <w:rFonts w:ascii="Arial" w:hAnsi="Arial" w:cs="Arial"/>
          <w:sz w:val="22"/>
          <w:szCs w:val="22"/>
        </w:rPr>
        <w:t>u:</w:t>
      </w:r>
    </w:p>
    <w:p w14:paraId="62C4E443" w14:textId="77777777" w:rsidR="00454653" w:rsidRDefault="00454653" w:rsidP="00A37DCF">
      <w:pPr>
        <w:ind w:left="426" w:firstLine="1"/>
        <w:jc w:val="both"/>
        <w:rPr>
          <w:rFonts w:ascii="Arial" w:hAnsi="Arial" w:cs="Arial"/>
          <w:b/>
          <w:sz w:val="22"/>
          <w:szCs w:val="22"/>
        </w:rPr>
      </w:pPr>
    </w:p>
    <w:p w14:paraId="3C308FE4" w14:textId="5534B9B3" w:rsidR="005B06D4" w:rsidRPr="00A37DCF" w:rsidRDefault="005B06D4" w:rsidP="00304CEC">
      <w:pPr>
        <w:ind w:left="567"/>
        <w:jc w:val="both"/>
        <w:rPr>
          <w:rFonts w:ascii="Arial" w:hAnsi="Arial" w:cs="Arial"/>
          <w:bCs/>
          <w:sz w:val="22"/>
          <w:szCs w:val="22"/>
        </w:rPr>
      </w:pPr>
      <w:proofErr w:type="spellStart"/>
      <w:r w:rsidRPr="00A37DCF">
        <w:rPr>
          <w:rFonts w:ascii="Arial" w:hAnsi="Arial" w:cs="Arial"/>
          <w:b/>
          <w:sz w:val="22"/>
          <w:szCs w:val="22"/>
        </w:rPr>
        <w:t>Cestmistrovské</w:t>
      </w:r>
      <w:proofErr w:type="spellEnd"/>
      <w:r w:rsidRPr="00A37DCF">
        <w:rPr>
          <w:rFonts w:ascii="Arial" w:hAnsi="Arial" w:cs="Arial"/>
          <w:b/>
          <w:sz w:val="22"/>
          <w:szCs w:val="22"/>
        </w:rPr>
        <w:t xml:space="preserve"> st</w:t>
      </w:r>
      <w:r w:rsidRPr="00A37DCF">
        <w:rPr>
          <w:rFonts w:ascii="Arial" w:eastAsia="Calibri" w:hAnsi="Arial" w:cs="Arial"/>
          <w:b/>
          <w:sz w:val="22"/>
          <w:szCs w:val="22"/>
        </w:rPr>
        <w:t>ř</w:t>
      </w:r>
      <w:r w:rsidRPr="00A37DCF">
        <w:rPr>
          <w:rFonts w:ascii="Arial" w:hAnsi="Arial" w:cs="Arial"/>
          <w:b/>
          <w:sz w:val="22"/>
          <w:szCs w:val="22"/>
        </w:rPr>
        <w:t>edisko Správy a údržby silnic Pardubického kraje</w:t>
      </w:r>
      <w:r w:rsidR="00A37DCF">
        <w:rPr>
          <w:rFonts w:ascii="Arial" w:hAnsi="Arial" w:cs="Arial"/>
          <w:b/>
          <w:sz w:val="22"/>
          <w:szCs w:val="22"/>
        </w:rPr>
        <w:t>,</w:t>
      </w:r>
      <w:r w:rsidRPr="00A37DCF">
        <w:rPr>
          <w:rFonts w:ascii="Arial" w:hAnsi="Arial" w:cs="Arial"/>
          <w:b/>
          <w:sz w:val="22"/>
          <w:szCs w:val="22"/>
        </w:rPr>
        <w:t xml:space="preserve"> </w:t>
      </w:r>
      <w:bookmarkStart w:id="1" w:name="_Hlk200359670"/>
      <w:r w:rsidR="00A37DCF">
        <w:rPr>
          <w:rFonts w:ascii="Arial" w:hAnsi="Arial" w:cs="Arial"/>
          <w:b/>
          <w:sz w:val="22"/>
          <w:szCs w:val="22"/>
        </w:rPr>
        <w:t>H</w:t>
      </w:r>
      <w:r w:rsidR="00C93BF9" w:rsidRPr="00A37DCF">
        <w:rPr>
          <w:rFonts w:ascii="Arial" w:hAnsi="Arial" w:cs="Arial"/>
          <w:b/>
          <w:sz w:val="22"/>
          <w:szCs w:val="22"/>
        </w:rPr>
        <w:t>usova 69</w:t>
      </w:r>
      <w:r w:rsidR="00091BB1" w:rsidRPr="00A37DCF">
        <w:rPr>
          <w:rFonts w:ascii="Arial" w:hAnsi="Arial" w:cs="Arial"/>
          <w:b/>
          <w:sz w:val="22"/>
          <w:szCs w:val="22"/>
        </w:rPr>
        <w:t>,</w:t>
      </w:r>
      <w:r w:rsidR="00C93BF9" w:rsidRPr="00A37DCF">
        <w:rPr>
          <w:rFonts w:ascii="Arial" w:hAnsi="Arial" w:cs="Arial"/>
          <w:b/>
          <w:sz w:val="22"/>
          <w:szCs w:val="22"/>
        </w:rPr>
        <w:t> 538 54 Luže</w:t>
      </w:r>
      <w:bookmarkEnd w:id="1"/>
      <w:r w:rsidR="00A37DCF" w:rsidRPr="00A37DCF">
        <w:rPr>
          <w:rFonts w:ascii="Arial" w:hAnsi="Arial" w:cs="Arial"/>
          <w:b/>
          <w:sz w:val="22"/>
          <w:szCs w:val="22"/>
        </w:rPr>
        <w:t xml:space="preserve"> – areál Kupujícího.</w:t>
      </w:r>
    </w:p>
    <w:p w14:paraId="19C145AE" w14:textId="4407B50E" w:rsidR="00291237" w:rsidRPr="00A37DCF" w:rsidRDefault="005B06D4">
      <w:pPr>
        <w:spacing w:before="120" w:after="120" w:line="259" w:lineRule="auto"/>
        <w:ind w:left="567" w:hanging="567"/>
        <w:rPr>
          <w:rFonts w:ascii="Arial" w:hAnsi="Arial" w:cs="Arial"/>
          <w:b/>
          <w:bCs/>
          <w:sz w:val="22"/>
          <w:szCs w:val="22"/>
        </w:rPr>
        <w:pPrChange w:id="2" w:author="Ovesná Romana" w:date="2025-08-15T12:07:00Z" w16du:dateUtc="2025-08-15T10:07:00Z">
          <w:pPr>
            <w:ind w:left="426" w:right="-2"/>
            <w:jc w:val="both"/>
          </w:pPr>
        </w:pPrChange>
      </w:pPr>
      <w:r w:rsidRPr="00A37DCF">
        <w:rPr>
          <w:rFonts w:ascii="Arial" w:hAnsi="Arial" w:cs="Arial"/>
          <w:sz w:val="22"/>
          <w:szCs w:val="22"/>
        </w:rPr>
        <w:t xml:space="preserve"> </w:t>
      </w:r>
      <w:r w:rsidR="00A37DCF" w:rsidRPr="00A37DCF">
        <w:rPr>
          <w:rFonts w:ascii="Arial" w:hAnsi="Arial" w:cs="Arial"/>
          <w:sz w:val="22"/>
          <w:szCs w:val="22"/>
        </w:rPr>
        <w:t xml:space="preserve">5.3 </w:t>
      </w:r>
      <w:r w:rsidR="00701E45">
        <w:rPr>
          <w:rFonts w:ascii="Arial" w:hAnsi="Arial" w:cs="Arial"/>
          <w:sz w:val="22"/>
          <w:szCs w:val="22"/>
        </w:rPr>
        <w:t xml:space="preserve">  </w:t>
      </w:r>
      <w:r w:rsidR="006D2592" w:rsidRPr="00A37DCF">
        <w:rPr>
          <w:rFonts w:ascii="Arial" w:hAnsi="Arial" w:cs="Arial"/>
          <w:sz w:val="22"/>
          <w:szCs w:val="22"/>
        </w:rPr>
        <w:t xml:space="preserve">O termínu předání Předmětu smlouvy upozorní </w:t>
      </w:r>
      <w:r w:rsidR="00D72713" w:rsidRPr="00A37DCF">
        <w:rPr>
          <w:rFonts w:ascii="Arial" w:hAnsi="Arial" w:cs="Arial"/>
          <w:sz w:val="22"/>
          <w:szCs w:val="22"/>
        </w:rPr>
        <w:t>Prodávající</w:t>
      </w:r>
      <w:r w:rsidR="006D2592" w:rsidRPr="00A37DCF">
        <w:rPr>
          <w:rFonts w:ascii="Arial" w:hAnsi="Arial" w:cs="Arial"/>
          <w:sz w:val="22"/>
          <w:szCs w:val="22"/>
        </w:rPr>
        <w:t xml:space="preserve"> osoby oprávněné jednat za Kupujícího ve věcech technických a převzetí Předmětu smlouvy telefonicky, či</w:t>
      </w:r>
      <w:r w:rsidR="00D672B9">
        <w:rPr>
          <w:rFonts w:ascii="Arial" w:hAnsi="Arial" w:cs="Arial"/>
          <w:sz w:val="22"/>
          <w:szCs w:val="22"/>
        </w:rPr>
        <w:t xml:space="preserve"> </w:t>
      </w:r>
      <w:r w:rsidR="006D2592" w:rsidRPr="00A37DCF">
        <w:rPr>
          <w:rFonts w:ascii="Arial" w:hAnsi="Arial" w:cs="Arial"/>
          <w:sz w:val="22"/>
          <w:szCs w:val="22"/>
        </w:rPr>
        <w:t>elektronickou poštou nejméně tři dny před uskutečněním předání.</w:t>
      </w:r>
    </w:p>
    <w:p w14:paraId="141D7779" w14:textId="39ECA43F" w:rsidR="00563471" w:rsidRPr="00872785" w:rsidRDefault="00872785" w:rsidP="00052158">
      <w:pPr>
        <w:widowControl w:val="0"/>
        <w:autoSpaceDE w:val="0"/>
        <w:spacing w:before="240" w:after="240"/>
        <w:ind w:left="426" w:hanging="426"/>
        <w:jc w:val="both"/>
        <w:rPr>
          <w:rFonts w:ascii="Arial" w:hAnsi="Arial" w:cs="Arial"/>
          <w:b/>
          <w:bCs/>
          <w:caps/>
          <w:sz w:val="28"/>
          <w:szCs w:val="28"/>
        </w:rPr>
      </w:pPr>
      <w:r w:rsidRPr="00872785">
        <w:rPr>
          <w:rFonts w:ascii="Arial" w:hAnsi="Arial" w:cs="Arial"/>
          <w:b/>
          <w:bCs/>
          <w:caps/>
          <w:sz w:val="28"/>
          <w:szCs w:val="28"/>
        </w:rPr>
        <w:t>6</w:t>
      </w:r>
      <w:r w:rsidR="006915AF" w:rsidRPr="00872785">
        <w:rPr>
          <w:rFonts w:ascii="Arial" w:hAnsi="Arial" w:cs="Arial"/>
          <w:b/>
          <w:bCs/>
          <w:caps/>
          <w:sz w:val="28"/>
          <w:szCs w:val="28"/>
        </w:rPr>
        <w:t xml:space="preserve">. </w:t>
      </w:r>
      <w:r w:rsidR="00563471" w:rsidRPr="00872785">
        <w:rPr>
          <w:rFonts w:ascii="Arial" w:hAnsi="Arial" w:cs="Arial"/>
          <w:b/>
          <w:bCs/>
          <w:caps/>
          <w:sz w:val="28"/>
          <w:szCs w:val="28"/>
        </w:rPr>
        <w:t>Vlastnické právo</w:t>
      </w:r>
      <w:r w:rsidR="00772407" w:rsidRPr="00872785">
        <w:rPr>
          <w:rFonts w:ascii="Arial" w:hAnsi="Arial" w:cs="Arial"/>
          <w:b/>
          <w:bCs/>
          <w:caps/>
          <w:sz w:val="28"/>
          <w:szCs w:val="28"/>
        </w:rPr>
        <w:t>, odevzdání a převzetí předmětu koupě</w:t>
      </w:r>
    </w:p>
    <w:p w14:paraId="565D31E2" w14:textId="075C9B6D" w:rsidR="00872785" w:rsidRDefault="00BE5900" w:rsidP="00EA3846">
      <w:pPr>
        <w:widowControl w:val="0"/>
        <w:autoSpaceDE w:val="0"/>
        <w:ind w:left="567" w:hanging="567"/>
        <w:jc w:val="both"/>
        <w:rPr>
          <w:rFonts w:ascii="Arial" w:hAnsi="Arial" w:cs="Arial"/>
          <w:sz w:val="22"/>
          <w:szCs w:val="22"/>
        </w:rPr>
      </w:pPr>
      <w:r w:rsidRPr="00872785">
        <w:rPr>
          <w:rFonts w:ascii="Arial" w:hAnsi="Arial" w:cs="Arial"/>
          <w:sz w:val="22"/>
          <w:szCs w:val="22"/>
        </w:rPr>
        <w:t xml:space="preserve">6.1 </w:t>
      </w:r>
      <w:r w:rsidR="00EA3846">
        <w:rPr>
          <w:rFonts w:ascii="Arial" w:hAnsi="Arial" w:cs="Arial"/>
          <w:sz w:val="22"/>
          <w:szCs w:val="22"/>
        </w:rPr>
        <w:t xml:space="preserve">   </w:t>
      </w:r>
      <w:r>
        <w:rPr>
          <w:rFonts w:ascii="Arial" w:hAnsi="Arial" w:cs="Arial"/>
          <w:sz w:val="22"/>
          <w:szCs w:val="22"/>
        </w:rPr>
        <w:t>Smluvní</w:t>
      </w:r>
      <w:r w:rsidR="00772407" w:rsidRPr="00872785">
        <w:rPr>
          <w:rFonts w:ascii="Arial" w:hAnsi="Arial" w:cs="Arial"/>
          <w:sz w:val="22"/>
          <w:szCs w:val="22"/>
        </w:rPr>
        <w:t xml:space="preserve"> </w:t>
      </w:r>
      <w:r w:rsidR="00115930">
        <w:rPr>
          <w:rFonts w:ascii="Arial" w:hAnsi="Arial" w:cs="Arial"/>
          <w:sz w:val="22"/>
          <w:szCs w:val="22"/>
        </w:rPr>
        <w:t>Strany</w:t>
      </w:r>
      <w:r w:rsidR="00772407" w:rsidRPr="00872785">
        <w:rPr>
          <w:rFonts w:ascii="Arial" w:hAnsi="Arial" w:cs="Arial"/>
          <w:sz w:val="22"/>
          <w:szCs w:val="22"/>
        </w:rPr>
        <w:t xml:space="preserve"> berou na vědomí, že k převodu vlastnického práva na Kupujícího dojde okamžikem </w:t>
      </w:r>
      <w:r w:rsidR="00872785" w:rsidRPr="00872785">
        <w:rPr>
          <w:rFonts w:ascii="Arial" w:hAnsi="Arial" w:cs="Arial"/>
          <w:sz w:val="22"/>
          <w:szCs w:val="22"/>
        </w:rPr>
        <w:t>faktického předání Předmětu smlouvy Prodávajícím a jeho převzetím Kupujícím.</w:t>
      </w:r>
    </w:p>
    <w:p w14:paraId="3E266132" w14:textId="2C0CEF06" w:rsidR="00772407" w:rsidRDefault="00BE5900" w:rsidP="00EA3846">
      <w:pPr>
        <w:widowControl w:val="0"/>
        <w:autoSpaceDE w:val="0"/>
        <w:spacing w:before="120"/>
        <w:ind w:left="567" w:hanging="567"/>
        <w:jc w:val="both"/>
        <w:rPr>
          <w:rFonts w:ascii="Arial" w:hAnsi="Arial" w:cs="Arial"/>
          <w:sz w:val="22"/>
          <w:szCs w:val="22"/>
        </w:rPr>
      </w:pPr>
      <w:r w:rsidRPr="00872785">
        <w:rPr>
          <w:rFonts w:ascii="Arial" w:hAnsi="Arial" w:cs="Arial"/>
          <w:sz w:val="22"/>
          <w:szCs w:val="22"/>
        </w:rPr>
        <w:t xml:space="preserve">6.2 </w:t>
      </w:r>
      <w:r w:rsidR="00EA3846">
        <w:rPr>
          <w:rFonts w:ascii="Arial" w:hAnsi="Arial" w:cs="Arial"/>
          <w:sz w:val="22"/>
          <w:szCs w:val="22"/>
        </w:rPr>
        <w:t xml:space="preserve">   </w:t>
      </w:r>
      <w:r>
        <w:rPr>
          <w:rFonts w:ascii="Arial" w:hAnsi="Arial" w:cs="Arial"/>
          <w:sz w:val="22"/>
          <w:szCs w:val="22"/>
        </w:rPr>
        <w:t>K</w:t>
      </w:r>
      <w:r w:rsidR="00772407" w:rsidRPr="00872785">
        <w:rPr>
          <w:rFonts w:ascii="Arial" w:hAnsi="Arial" w:cs="Arial"/>
          <w:sz w:val="22"/>
          <w:szCs w:val="22"/>
        </w:rPr>
        <w:t xml:space="preserve"> přechodu nebezpečí škody na Předmětu smlouvy dojde okamžikem jeho převzetí bez vad ze </w:t>
      </w:r>
      <w:r w:rsidR="00153CD1">
        <w:rPr>
          <w:rFonts w:ascii="Arial" w:hAnsi="Arial" w:cs="Arial"/>
          <w:sz w:val="22"/>
          <w:szCs w:val="22"/>
        </w:rPr>
        <w:t>s</w:t>
      </w:r>
      <w:r w:rsidR="00115930">
        <w:rPr>
          <w:rFonts w:ascii="Arial" w:hAnsi="Arial" w:cs="Arial"/>
          <w:sz w:val="22"/>
          <w:szCs w:val="22"/>
        </w:rPr>
        <w:t>trany</w:t>
      </w:r>
      <w:r w:rsidR="00772407" w:rsidRPr="00872785">
        <w:rPr>
          <w:rFonts w:ascii="Arial" w:hAnsi="Arial" w:cs="Arial"/>
          <w:sz w:val="22"/>
          <w:szCs w:val="22"/>
        </w:rPr>
        <w:t xml:space="preserve"> Kupujícího</w:t>
      </w:r>
      <w:r w:rsidR="004C44D8">
        <w:rPr>
          <w:rFonts w:ascii="Arial" w:hAnsi="Arial" w:cs="Arial"/>
          <w:sz w:val="22"/>
          <w:szCs w:val="22"/>
        </w:rPr>
        <w:t xml:space="preserve"> </w:t>
      </w:r>
      <w:r w:rsidR="00D672B9">
        <w:rPr>
          <w:rFonts w:ascii="Arial" w:hAnsi="Arial" w:cs="Arial"/>
          <w:sz w:val="22"/>
          <w:szCs w:val="22"/>
        </w:rPr>
        <w:t xml:space="preserve">a </w:t>
      </w:r>
      <w:r w:rsidR="004C44D8" w:rsidRPr="004C44D8">
        <w:rPr>
          <w:rFonts w:ascii="Arial" w:hAnsi="Arial" w:cs="Arial"/>
          <w:sz w:val="22"/>
          <w:szCs w:val="22"/>
        </w:rPr>
        <w:t>podpis</w:t>
      </w:r>
      <w:r w:rsidR="004C44D8">
        <w:rPr>
          <w:rFonts w:ascii="Arial" w:hAnsi="Arial" w:cs="Arial"/>
          <w:sz w:val="22"/>
          <w:szCs w:val="22"/>
        </w:rPr>
        <w:t>em</w:t>
      </w:r>
      <w:r w:rsidR="004C44D8" w:rsidRPr="004C44D8">
        <w:rPr>
          <w:rFonts w:ascii="Arial" w:hAnsi="Arial" w:cs="Arial"/>
          <w:sz w:val="22"/>
          <w:szCs w:val="22"/>
        </w:rPr>
        <w:t xml:space="preserve"> protokolu o předání a </w:t>
      </w:r>
      <w:r w:rsidR="00D672B9">
        <w:rPr>
          <w:rFonts w:ascii="Arial" w:hAnsi="Arial" w:cs="Arial"/>
          <w:sz w:val="22"/>
          <w:szCs w:val="22"/>
        </w:rPr>
        <w:t>p</w:t>
      </w:r>
      <w:r w:rsidR="004C44D8" w:rsidRPr="004C44D8">
        <w:rPr>
          <w:rFonts w:ascii="Arial" w:hAnsi="Arial" w:cs="Arial"/>
          <w:sz w:val="22"/>
          <w:szCs w:val="22"/>
        </w:rPr>
        <w:t xml:space="preserve">řevzetí </w:t>
      </w:r>
      <w:r w:rsidR="00D672B9">
        <w:rPr>
          <w:rFonts w:ascii="Arial" w:hAnsi="Arial" w:cs="Arial"/>
          <w:sz w:val="22"/>
          <w:szCs w:val="22"/>
        </w:rPr>
        <w:t>P</w:t>
      </w:r>
      <w:r w:rsidR="004C44D8" w:rsidRPr="004C44D8">
        <w:rPr>
          <w:rFonts w:ascii="Arial" w:hAnsi="Arial" w:cs="Arial"/>
          <w:sz w:val="22"/>
          <w:szCs w:val="22"/>
        </w:rPr>
        <w:t>ředmětu smlouvy</w:t>
      </w:r>
      <w:r>
        <w:rPr>
          <w:rFonts w:ascii="Arial" w:hAnsi="Arial" w:cs="Arial"/>
          <w:sz w:val="22"/>
          <w:szCs w:val="22"/>
        </w:rPr>
        <w:t>.</w:t>
      </w:r>
    </w:p>
    <w:p w14:paraId="62671F2D" w14:textId="07B8208E" w:rsidR="00E108EC" w:rsidRPr="00872785" w:rsidRDefault="00BE5900" w:rsidP="00EA3846">
      <w:pPr>
        <w:widowControl w:val="0"/>
        <w:autoSpaceDE w:val="0"/>
        <w:spacing w:before="120"/>
        <w:ind w:left="567" w:hanging="567"/>
        <w:jc w:val="both"/>
        <w:rPr>
          <w:rFonts w:ascii="Arial" w:hAnsi="Arial" w:cs="Arial"/>
          <w:sz w:val="22"/>
          <w:szCs w:val="22"/>
        </w:rPr>
      </w:pPr>
      <w:r w:rsidRPr="00872785">
        <w:rPr>
          <w:rFonts w:ascii="Arial" w:hAnsi="Arial" w:cs="Arial"/>
          <w:sz w:val="22"/>
          <w:szCs w:val="22"/>
        </w:rPr>
        <w:t xml:space="preserve">6.3 </w:t>
      </w:r>
      <w:r w:rsidR="00EA3846">
        <w:rPr>
          <w:rFonts w:ascii="Arial" w:hAnsi="Arial" w:cs="Arial"/>
          <w:sz w:val="22"/>
          <w:szCs w:val="22"/>
        </w:rPr>
        <w:t xml:space="preserve">   </w:t>
      </w:r>
      <w:r>
        <w:rPr>
          <w:rFonts w:ascii="Arial" w:hAnsi="Arial" w:cs="Arial"/>
          <w:sz w:val="22"/>
          <w:szCs w:val="22"/>
        </w:rPr>
        <w:t>Smluvní</w:t>
      </w:r>
      <w:r w:rsidR="00772407" w:rsidRPr="00872785">
        <w:rPr>
          <w:rFonts w:ascii="Arial" w:hAnsi="Arial" w:cs="Arial"/>
          <w:sz w:val="22"/>
          <w:szCs w:val="22"/>
        </w:rPr>
        <w:t xml:space="preserve"> </w:t>
      </w:r>
      <w:r w:rsidR="00115930">
        <w:rPr>
          <w:rFonts w:ascii="Arial" w:hAnsi="Arial" w:cs="Arial"/>
          <w:sz w:val="22"/>
          <w:szCs w:val="22"/>
        </w:rPr>
        <w:t>Strany</w:t>
      </w:r>
      <w:r w:rsidR="00772407" w:rsidRPr="00872785">
        <w:rPr>
          <w:rFonts w:ascii="Arial" w:hAnsi="Arial" w:cs="Arial"/>
          <w:sz w:val="22"/>
          <w:szCs w:val="22"/>
        </w:rPr>
        <w:t xml:space="preserve"> o předání a převzetí Předmětu smlouvy </w:t>
      </w:r>
      <w:proofErr w:type="gramStart"/>
      <w:r w:rsidR="00772407" w:rsidRPr="00872785">
        <w:rPr>
          <w:rFonts w:ascii="Arial" w:hAnsi="Arial" w:cs="Arial"/>
          <w:sz w:val="22"/>
          <w:szCs w:val="22"/>
        </w:rPr>
        <w:t>sepíší</w:t>
      </w:r>
      <w:proofErr w:type="gramEnd"/>
      <w:r w:rsidR="00772407" w:rsidRPr="00872785">
        <w:rPr>
          <w:rFonts w:ascii="Arial" w:hAnsi="Arial" w:cs="Arial"/>
          <w:sz w:val="22"/>
          <w:szCs w:val="22"/>
        </w:rPr>
        <w:t xml:space="preserve"> předávací protokol</w:t>
      </w:r>
      <w:r w:rsidR="007F6FDF" w:rsidRPr="00872785">
        <w:rPr>
          <w:rFonts w:ascii="Arial" w:hAnsi="Arial" w:cs="Arial"/>
          <w:sz w:val="22"/>
          <w:szCs w:val="22"/>
        </w:rPr>
        <w:t xml:space="preserve">, který bude podepsán oběma </w:t>
      </w:r>
      <w:r w:rsidR="00115930">
        <w:rPr>
          <w:rFonts w:ascii="Arial" w:hAnsi="Arial" w:cs="Arial"/>
          <w:sz w:val="22"/>
          <w:szCs w:val="22"/>
        </w:rPr>
        <w:t>Strana</w:t>
      </w:r>
      <w:r w:rsidR="007F6FDF" w:rsidRPr="00872785">
        <w:rPr>
          <w:rFonts w:ascii="Arial" w:hAnsi="Arial" w:cs="Arial"/>
          <w:sz w:val="22"/>
          <w:szCs w:val="22"/>
        </w:rPr>
        <w:t>mi</w:t>
      </w:r>
      <w:r w:rsidR="00772407" w:rsidRPr="00872785">
        <w:rPr>
          <w:rFonts w:ascii="Arial" w:hAnsi="Arial" w:cs="Arial"/>
          <w:sz w:val="22"/>
          <w:szCs w:val="22"/>
        </w:rPr>
        <w:t>.</w:t>
      </w:r>
    </w:p>
    <w:p w14:paraId="037EA710" w14:textId="03316FA2" w:rsidR="00772407" w:rsidRDefault="00872785" w:rsidP="00EA3846">
      <w:pPr>
        <w:widowControl w:val="0"/>
        <w:autoSpaceDE w:val="0"/>
        <w:spacing w:before="120"/>
        <w:ind w:left="567" w:hanging="567"/>
        <w:jc w:val="both"/>
        <w:rPr>
          <w:rFonts w:ascii="Arial" w:hAnsi="Arial" w:cs="Arial"/>
          <w:sz w:val="22"/>
          <w:szCs w:val="22"/>
        </w:rPr>
      </w:pPr>
      <w:proofErr w:type="gramStart"/>
      <w:r w:rsidRPr="00872785">
        <w:rPr>
          <w:rFonts w:ascii="Arial" w:hAnsi="Arial" w:cs="Arial"/>
          <w:sz w:val="22"/>
          <w:szCs w:val="22"/>
        </w:rPr>
        <w:t>6.4</w:t>
      </w:r>
      <w:r w:rsidR="002809C0" w:rsidRPr="00872785">
        <w:rPr>
          <w:rFonts w:ascii="Arial" w:hAnsi="Arial" w:cs="Arial"/>
          <w:sz w:val="22"/>
          <w:szCs w:val="22"/>
        </w:rPr>
        <w:t xml:space="preserve"> </w:t>
      </w:r>
      <w:r w:rsidR="00EA3846">
        <w:rPr>
          <w:rFonts w:ascii="Arial" w:hAnsi="Arial" w:cs="Arial"/>
          <w:sz w:val="22"/>
          <w:szCs w:val="22"/>
        </w:rPr>
        <w:t xml:space="preserve"> </w:t>
      </w:r>
      <w:r w:rsidR="00E108EC" w:rsidRPr="00872785">
        <w:rPr>
          <w:rFonts w:ascii="Arial" w:hAnsi="Arial" w:cs="Arial"/>
          <w:sz w:val="22"/>
          <w:szCs w:val="22"/>
        </w:rPr>
        <w:t>Součástí</w:t>
      </w:r>
      <w:proofErr w:type="gramEnd"/>
      <w:r w:rsidR="00E108EC" w:rsidRPr="00872785">
        <w:rPr>
          <w:rFonts w:ascii="Arial" w:hAnsi="Arial" w:cs="Arial"/>
          <w:sz w:val="22"/>
          <w:szCs w:val="22"/>
        </w:rPr>
        <w:t xml:space="preserve"> protokolu o předání a převzetí Předmětu smlouvy bude zápis, který bude obsahovat specifikaci Předmětu smlouvy a místo a datum jeho odevzdání. V závěru zápisu Kupující výslovně uvede, zda Předmět smlouvy přebírá či nikoli a pokud ne, z jakých důvodů, případně s jakými vadami.</w:t>
      </w:r>
    </w:p>
    <w:p w14:paraId="01FF1204" w14:textId="02E842CF" w:rsidR="00772407" w:rsidRPr="00B878A4" w:rsidRDefault="00BE5900" w:rsidP="00EA3846">
      <w:pPr>
        <w:widowControl w:val="0"/>
        <w:autoSpaceDE w:val="0"/>
        <w:spacing w:before="120"/>
        <w:ind w:left="567" w:hanging="567"/>
        <w:jc w:val="both"/>
        <w:rPr>
          <w:rFonts w:ascii="Arial" w:hAnsi="Arial" w:cs="Arial"/>
          <w:sz w:val="22"/>
          <w:szCs w:val="22"/>
        </w:rPr>
      </w:pPr>
      <w:r w:rsidRPr="00B878A4">
        <w:rPr>
          <w:rFonts w:ascii="Arial" w:hAnsi="Arial" w:cs="Arial"/>
          <w:sz w:val="22"/>
          <w:szCs w:val="22"/>
        </w:rPr>
        <w:t xml:space="preserve">6.5 </w:t>
      </w:r>
      <w:r w:rsidR="00EA3846">
        <w:rPr>
          <w:rFonts w:ascii="Arial" w:hAnsi="Arial" w:cs="Arial"/>
          <w:sz w:val="22"/>
          <w:szCs w:val="22"/>
        </w:rPr>
        <w:t xml:space="preserve">   </w:t>
      </w:r>
      <w:r>
        <w:rPr>
          <w:rFonts w:ascii="Arial" w:hAnsi="Arial" w:cs="Arial"/>
          <w:sz w:val="22"/>
          <w:szCs w:val="22"/>
        </w:rPr>
        <w:t>Kupující</w:t>
      </w:r>
      <w:r w:rsidR="00772407" w:rsidRPr="00B878A4">
        <w:rPr>
          <w:rFonts w:ascii="Arial" w:hAnsi="Arial" w:cs="Arial"/>
          <w:sz w:val="22"/>
          <w:szCs w:val="22"/>
        </w:rPr>
        <w:t xml:space="preserve"> je oprávněn odmítnout Předmět smlouvy převzít, bude-li se na něm či na jeho části vyskytovat v okamžiku odevzdání vada či více vad. Předmět smlouvy se považuje za odevzdaný a povinnost </w:t>
      </w:r>
      <w:r w:rsidR="00D72713" w:rsidRPr="00B878A4">
        <w:rPr>
          <w:rFonts w:ascii="Arial" w:hAnsi="Arial" w:cs="Arial"/>
          <w:sz w:val="22"/>
          <w:szCs w:val="22"/>
        </w:rPr>
        <w:t>Prodávající</w:t>
      </w:r>
      <w:r w:rsidR="00772407" w:rsidRPr="00B878A4">
        <w:rPr>
          <w:rFonts w:ascii="Arial" w:hAnsi="Arial" w:cs="Arial"/>
          <w:sz w:val="22"/>
          <w:szCs w:val="22"/>
        </w:rPr>
        <w:t>ho odevzdat Předmět smlouvy je splněna až okamžikem převzetí Předmětu smlouvy Kupujícím bez vad.</w:t>
      </w:r>
    </w:p>
    <w:p w14:paraId="4CDE0934" w14:textId="685E988A" w:rsidR="00772407" w:rsidRPr="00B3413C" w:rsidRDefault="00D72713" w:rsidP="00EA3846">
      <w:pPr>
        <w:pStyle w:val="Odstavecseseznamem"/>
        <w:widowControl w:val="0"/>
        <w:numPr>
          <w:ilvl w:val="1"/>
          <w:numId w:val="42"/>
        </w:numPr>
        <w:autoSpaceDE w:val="0"/>
        <w:autoSpaceDN w:val="0"/>
        <w:adjustRightInd w:val="0"/>
        <w:spacing w:before="120" w:after="120"/>
        <w:ind w:left="567" w:hanging="567"/>
        <w:rPr>
          <w:rFonts w:ascii="Arial" w:hAnsi="Arial" w:cs="Arial"/>
          <w:sz w:val="22"/>
          <w:szCs w:val="22"/>
        </w:rPr>
      </w:pPr>
      <w:r w:rsidRPr="00B3413C">
        <w:rPr>
          <w:rFonts w:ascii="Arial" w:hAnsi="Arial" w:cs="Arial"/>
          <w:sz w:val="22"/>
          <w:szCs w:val="22"/>
        </w:rPr>
        <w:t>Prodávající</w:t>
      </w:r>
      <w:r w:rsidR="00772407" w:rsidRPr="00B3413C">
        <w:rPr>
          <w:rFonts w:ascii="Arial" w:hAnsi="Arial" w:cs="Arial"/>
          <w:sz w:val="22"/>
          <w:szCs w:val="22"/>
        </w:rPr>
        <w:t xml:space="preserve"> je povinen spolu s Předmětem smlouvy předat </w:t>
      </w:r>
      <w:r w:rsidR="008A2E83" w:rsidRPr="00B3413C">
        <w:rPr>
          <w:rFonts w:ascii="Arial" w:hAnsi="Arial" w:cs="Arial"/>
          <w:sz w:val="22"/>
          <w:szCs w:val="22"/>
        </w:rPr>
        <w:t>K</w:t>
      </w:r>
      <w:r w:rsidR="00772407" w:rsidRPr="00B3413C">
        <w:rPr>
          <w:rFonts w:ascii="Arial" w:hAnsi="Arial" w:cs="Arial"/>
          <w:sz w:val="22"/>
          <w:szCs w:val="22"/>
        </w:rPr>
        <w:t>upujícímu tyto doklady:</w:t>
      </w:r>
    </w:p>
    <w:p w14:paraId="0BB8386E" w14:textId="64194064" w:rsidR="00772407" w:rsidRPr="00B3413C" w:rsidRDefault="00706CE9" w:rsidP="00EA3846">
      <w:pPr>
        <w:widowControl w:val="0"/>
        <w:autoSpaceDE w:val="0"/>
        <w:autoSpaceDN w:val="0"/>
        <w:adjustRightInd w:val="0"/>
        <w:spacing w:after="120"/>
        <w:ind w:left="567" w:hanging="142"/>
        <w:rPr>
          <w:rFonts w:ascii="Arial" w:hAnsi="Arial" w:cs="Arial"/>
          <w:sz w:val="22"/>
          <w:szCs w:val="22"/>
        </w:rPr>
      </w:pPr>
      <w:r w:rsidRPr="00B3413C">
        <w:rPr>
          <w:rFonts w:ascii="Arial" w:hAnsi="Arial" w:cs="Arial"/>
          <w:b/>
          <w:bCs/>
          <w:sz w:val="22"/>
          <w:szCs w:val="22"/>
        </w:rPr>
        <w:t>i/</w:t>
      </w:r>
      <w:r w:rsidRPr="00B3413C">
        <w:rPr>
          <w:rFonts w:ascii="Arial" w:hAnsi="Arial" w:cs="Arial"/>
          <w:sz w:val="22"/>
          <w:szCs w:val="22"/>
        </w:rPr>
        <w:t xml:space="preserve"> </w:t>
      </w:r>
      <w:r w:rsidR="00772407" w:rsidRPr="00B3413C">
        <w:rPr>
          <w:rFonts w:ascii="Arial" w:hAnsi="Arial" w:cs="Arial"/>
          <w:sz w:val="22"/>
          <w:szCs w:val="22"/>
        </w:rPr>
        <w:t>veškeré listiny, jichž je třeba k nakládání s Předmětem smlouvy a k jeho řádnému užívání,</w:t>
      </w:r>
    </w:p>
    <w:p w14:paraId="290AFD96" w14:textId="37C81B0A" w:rsidR="00772407" w:rsidRPr="00B3413C" w:rsidRDefault="00706CE9">
      <w:pPr>
        <w:widowControl w:val="0"/>
        <w:autoSpaceDE w:val="0"/>
        <w:autoSpaceDN w:val="0"/>
        <w:adjustRightInd w:val="0"/>
        <w:ind w:left="426"/>
        <w:rPr>
          <w:rFonts w:ascii="Arial" w:hAnsi="Arial" w:cs="Arial"/>
          <w:sz w:val="22"/>
          <w:szCs w:val="22"/>
        </w:rPr>
      </w:pPr>
      <w:proofErr w:type="spellStart"/>
      <w:r w:rsidRPr="00B3413C">
        <w:rPr>
          <w:rFonts w:ascii="Arial" w:hAnsi="Arial" w:cs="Arial"/>
          <w:b/>
          <w:bCs/>
          <w:sz w:val="22"/>
          <w:szCs w:val="22"/>
        </w:rPr>
        <w:t>ii</w:t>
      </w:r>
      <w:proofErr w:type="spellEnd"/>
      <w:r w:rsidRPr="00B3413C">
        <w:rPr>
          <w:rFonts w:ascii="Arial" w:hAnsi="Arial" w:cs="Arial"/>
          <w:b/>
          <w:bCs/>
          <w:sz w:val="22"/>
          <w:szCs w:val="22"/>
        </w:rPr>
        <w:t>/</w:t>
      </w:r>
      <w:r w:rsidRPr="00B3413C">
        <w:rPr>
          <w:rFonts w:ascii="Arial" w:hAnsi="Arial" w:cs="Arial"/>
          <w:sz w:val="22"/>
          <w:szCs w:val="22"/>
        </w:rPr>
        <w:t xml:space="preserve"> </w:t>
      </w:r>
      <w:r w:rsidR="00772407" w:rsidRPr="00B3413C">
        <w:rPr>
          <w:rFonts w:ascii="Arial" w:hAnsi="Arial" w:cs="Arial"/>
          <w:sz w:val="22"/>
          <w:szCs w:val="22"/>
        </w:rPr>
        <w:t>veškerou technickou dokumentaci, vztahující se k Předmětu smlouvy.</w:t>
      </w:r>
    </w:p>
    <w:p w14:paraId="3718BDD0" w14:textId="77777777" w:rsidR="00A46E6A" w:rsidRPr="00B3413C" w:rsidRDefault="00A46E6A" w:rsidP="00A46E6A">
      <w:pPr>
        <w:widowControl w:val="0"/>
        <w:autoSpaceDE w:val="0"/>
        <w:autoSpaceDN w:val="0"/>
        <w:adjustRightInd w:val="0"/>
        <w:ind w:left="426"/>
        <w:rPr>
          <w:rFonts w:ascii="Arial" w:hAnsi="Arial" w:cs="Arial"/>
          <w:sz w:val="22"/>
          <w:szCs w:val="22"/>
        </w:rPr>
      </w:pPr>
    </w:p>
    <w:p w14:paraId="5DF02473" w14:textId="59B17ED7" w:rsidR="006D21A0" w:rsidRPr="00B3413C" w:rsidRDefault="00EA3846" w:rsidP="00EA3846">
      <w:pPr>
        <w:ind w:left="567" w:firstLine="141"/>
        <w:jc w:val="both"/>
        <w:rPr>
          <w:rFonts w:ascii="Arial" w:hAnsi="Arial" w:cs="Arial"/>
          <w:sz w:val="22"/>
          <w:szCs w:val="22"/>
        </w:rPr>
      </w:pPr>
      <w:r>
        <w:rPr>
          <w:rFonts w:ascii="Arial" w:hAnsi="Arial" w:cs="Arial"/>
          <w:sz w:val="22"/>
          <w:szCs w:val="22"/>
        </w:rPr>
        <w:t xml:space="preserve">  </w:t>
      </w:r>
      <w:r w:rsidR="00A46E6A" w:rsidRPr="00B3413C">
        <w:rPr>
          <w:rFonts w:ascii="Arial" w:hAnsi="Arial" w:cs="Arial"/>
          <w:sz w:val="22"/>
          <w:szCs w:val="22"/>
        </w:rPr>
        <w:t xml:space="preserve">Za minimální úroveň dokladů podle písm. i/ a </w:t>
      </w:r>
      <w:proofErr w:type="spellStart"/>
      <w:r w:rsidR="00A46E6A" w:rsidRPr="00B3413C">
        <w:rPr>
          <w:rFonts w:ascii="Arial" w:hAnsi="Arial" w:cs="Arial"/>
          <w:sz w:val="22"/>
          <w:szCs w:val="22"/>
        </w:rPr>
        <w:t>ii</w:t>
      </w:r>
      <w:proofErr w:type="spellEnd"/>
      <w:r w:rsidR="00A46E6A" w:rsidRPr="00B3413C">
        <w:rPr>
          <w:rFonts w:ascii="Arial" w:hAnsi="Arial" w:cs="Arial"/>
          <w:sz w:val="22"/>
          <w:szCs w:val="22"/>
        </w:rPr>
        <w:t xml:space="preserve">/ se považuje: záruční listy a záruční podmínky, servisní kniha. </w:t>
      </w:r>
      <w:r w:rsidR="002809C0" w:rsidRPr="00B3413C">
        <w:rPr>
          <w:rFonts w:ascii="Arial" w:hAnsi="Arial" w:cs="Arial"/>
          <w:sz w:val="22"/>
          <w:szCs w:val="22"/>
        </w:rPr>
        <w:t>Technické o</w:t>
      </w:r>
      <w:r w:rsidR="00A46E6A" w:rsidRPr="00B3413C">
        <w:rPr>
          <w:rFonts w:ascii="Arial" w:hAnsi="Arial" w:cs="Arial"/>
          <w:sz w:val="22"/>
          <w:szCs w:val="22"/>
        </w:rPr>
        <w:t>svědčení. Návod k obsluze ve dvojím vyhotovení (jednou v elektronické podobě). Doklady o jakosti výrobku.</w:t>
      </w:r>
      <w:r w:rsidR="006D21A0" w:rsidRPr="00B3413C">
        <w:rPr>
          <w:rFonts w:ascii="Arial" w:hAnsi="Arial" w:cs="Arial"/>
          <w:sz w:val="22"/>
          <w:szCs w:val="22"/>
        </w:rPr>
        <w:t xml:space="preserve"> Dokumentaci k provozování zařízení (návrh provozního řádu v elektronické podobě). Zprávu o výchozí revizi elektrického zařízení.</w:t>
      </w:r>
    </w:p>
    <w:p w14:paraId="5C71F136" w14:textId="77777777" w:rsidR="00772407" w:rsidRPr="00B3413C" w:rsidRDefault="00772407" w:rsidP="00B3413C">
      <w:pPr>
        <w:widowControl w:val="0"/>
        <w:autoSpaceDE w:val="0"/>
        <w:autoSpaceDN w:val="0"/>
        <w:adjustRightInd w:val="0"/>
        <w:jc w:val="both"/>
        <w:rPr>
          <w:rFonts w:ascii="Arial" w:hAnsi="Arial" w:cs="Arial"/>
          <w:sz w:val="22"/>
          <w:szCs w:val="22"/>
        </w:rPr>
      </w:pPr>
    </w:p>
    <w:p w14:paraId="6C145833" w14:textId="4555ED98" w:rsidR="00772407" w:rsidRPr="00B3413C" w:rsidRDefault="00462CE6" w:rsidP="00EA3846">
      <w:pPr>
        <w:widowControl w:val="0"/>
        <w:autoSpaceDE w:val="0"/>
        <w:autoSpaceDN w:val="0"/>
        <w:adjustRightInd w:val="0"/>
        <w:ind w:left="567" w:hanging="567"/>
        <w:jc w:val="both"/>
        <w:rPr>
          <w:rFonts w:ascii="Arial" w:hAnsi="Arial" w:cs="Arial"/>
          <w:sz w:val="22"/>
          <w:szCs w:val="22"/>
        </w:rPr>
      </w:pPr>
      <w:r w:rsidRPr="00B3413C">
        <w:rPr>
          <w:rFonts w:ascii="Arial" w:hAnsi="Arial" w:cs="Arial"/>
          <w:sz w:val="22"/>
          <w:szCs w:val="22"/>
        </w:rPr>
        <w:t xml:space="preserve">6.7 </w:t>
      </w:r>
      <w:r w:rsidR="00EA3846">
        <w:rPr>
          <w:rFonts w:ascii="Arial" w:hAnsi="Arial" w:cs="Arial"/>
          <w:sz w:val="22"/>
          <w:szCs w:val="22"/>
        </w:rPr>
        <w:t xml:space="preserve">    </w:t>
      </w:r>
      <w:r w:rsidRPr="00B3413C">
        <w:rPr>
          <w:rFonts w:ascii="Arial" w:hAnsi="Arial" w:cs="Arial"/>
          <w:sz w:val="22"/>
          <w:szCs w:val="22"/>
        </w:rPr>
        <w:t>V</w:t>
      </w:r>
      <w:r w:rsidR="00772407" w:rsidRPr="00B3413C">
        <w:rPr>
          <w:rFonts w:ascii="Arial" w:hAnsi="Arial" w:cs="Arial"/>
          <w:sz w:val="22"/>
          <w:szCs w:val="22"/>
        </w:rPr>
        <w:t xml:space="preserve"> případě, že se na Předmětu smlouvy či na jeho části při převzetí bude vyskytovat vada či více vad, je </w:t>
      </w:r>
      <w:r w:rsidR="008A2E83" w:rsidRPr="00B3413C">
        <w:rPr>
          <w:rFonts w:ascii="Arial" w:hAnsi="Arial" w:cs="Arial"/>
          <w:sz w:val="22"/>
          <w:szCs w:val="22"/>
        </w:rPr>
        <w:t>K</w:t>
      </w:r>
      <w:r w:rsidR="00772407" w:rsidRPr="00B3413C">
        <w:rPr>
          <w:rFonts w:ascii="Arial" w:hAnsi="Arial" w:cs="Arial"/>
          <w:sz w:val="22"/>
          <w:szCs w:val="22"/>
        </w:rPr>
        <w:t xml:space="preserve">upující oprávněn, nikoli však povinen, Předmět smlouvy převzít, přičemž uvede, že Předmět smlouvy přebírá s vadami, tyto do zápisu konkretizuje a stanoví </w:t>
      </w:r>
      <w:r w:rsidR="00D72713" w:rsidRPr="00B3413C">
        <w:rPr>
          <w:rFonts w:ascii="Arial" w:hAnsi="Arial" w:cs="Arial"/>
          <w:sz w:val="22"/>
          <w:szCs w:val="22"/>
        </w:rPr>
        <w:t>Prodávající</w:t>
      </w:r>
      <w:r w:rsidR="00772407" w:rsidRPr="00B3413C">
        <w:rPr>
          <w:rFonts w:ascii="Arial" w:hAnsi="Arial" w:cs="Arial"/>
          <w:sz w:val="22"/>
          <w:szCs w:val="22"/>
        </w:rPr>
        <w:t xml:space="preserve">mu lhůtu k jejich odstranění, ve které je </w:t>
      </w:r>
      <w:r w:rsidR="00D72713" w:rsidRPr="00B3413C">
        <w:rPr>
          <w:rFonts w:ascii="Arial" w:hAnsi="Arial" w:cs="Arial"/>
          <w:sz w:val="22"/>
          <w:szCs w:val="22"/>
        </w:rPr>
        <w:t>Prodávající</w:t>
      </w:r>
      <w:r w:rsidR="00772407" w:rsidRPr="00B3413C">
        <w:rPr>
          <w:rFonts w:ascii="Arial" w:hAnsi="Arial" w:cs="Arial"/>
          <w:sz w:val="22"/>
          <w:szCs w:val="22"/>
        </w:rPr>
        <w:t xml:space="preserve"> povinen takové vady vlastním nákladem odstranit. </w:t>
      </w:r>
      <w:r w:rsidR="00115930">
        <w:rPr>
          <w:rFonts w:ascii="Arial" w:hAnsi="Arial" w:cs="Arial"/>
          <w:sz w:val="22"/>
          <w:szCs w:val="22"/>
        </w:rPr>
        <w:t>Strany</w:t>
      </w:r>
      <w:r w:rsidR="00772407" w:rsidRPr="00B3413C">
        <w:rPr>
          <w:rFonts w:ascii="Arial" w:hAnsi="Arial" w:cs="Arial"/>
          <w:sz w:val="22"/>
          <w:szCs w:val="22"/>
        </w:rPr>
        <w:t xml:space="preserve"> výslovně sjednávají, že se v takovém případě nejedná o převzetí Předmětu smlouvy bez vad ve smyslu jiných ustanovení smlouvy.</w:t>
      </w:r>
    </w:p>
    <w:p w14:paraId="4DB3FD05" w14:textId="4670B11A" w:rsidR="00563471" w:rsidRPr="00454653" w:rsidRDefault="00F436B8" w:rsidP="00454653">
      <w:pPr>
        <w:widowControl w:val="0"/>
        <w:autoSpaceDE w:val="0"/>
        <w:spacing w:before="240" w:after="240"/>
        <w:rPr>
          <w:rFonts w:ascii="Arial" w:hAnsi="Arial" w:cs="Arial"/>
          <w:b/>
          <w:bCs/>
          <w:caps/>
          <w:sz w:val="28"/>
          <w:szCs w:val="28"/>
        </w:rPr>
      </w:pPr>
      <w:r w:rsidRPr="00454653">
        <w:rPr>
          <w:rFonts w:ascii="Arial" w:hAnsi="Arial" w:cs="Arial"/>
          <w:b/>
          <w:bCs/>
          <w:caps/>
          <w:sz w:val="28"/>
          <w:szCs w:val="28"/>
        </w:rPr>
        <w:lastRenderedPageBreak/>
        <w:t>7.</w:t>
      </w:r>
      <w:r w:rsidR="00D91501" w:rsidRPr="00454653">
        <w:rPr>
          <w:rFonts w:ascii="Arial" w:hAnsi="Arial" w:cs="Arial"/>
          <w:b/>
          <w:bCs/>
          <w:caps/>
          <w:sz w:val="28"/>
          <w:szCs w:val="28"/>
        </w:rPr>
        <w:t xml:space="preserve"> </w:t>
      </w:r>
      <w:r w:rsidR="00563471" w:rsidRPr="00454653">
        <w:rPr>
          <w:rFonts w:ascii="Arial" w:hAnsi="Arial" w:cs="Arial"/>
          <w:b/>
          <w:bCs/>
          <w:caps/>
          <w:sz w:val="28"/>
          <w:szCs w:val="28"/>
        </w:rPr>
        <w:t>Odpovědnost za vady</w:t>
      </w:r>
      <w:r w:rsidR="000D7AF8" w:rsidRPr="00454653">
        <w:rPr>
          <w:rFonts w:ascii="Arial" w:hAnsi="Arial" w:cs="Arial"/>
          <w:b/>
          <w:bCs/>
          <w:caps/>
          <w:sz w:val="28"/>
          <w:szCs w:val="28"/>
        </w:rPr>
        <w:t>, záruky</w:t>
      </w:r>
      <w:r w:rsidR="00563471" w:rsidRPr="00454653">
        <w:rPr>
          <w:rFonts w:ascii="Arial" w:hAnsi="Arial" w:cs="Arial"/>
          <w:b/>
          <w:bCs/>
          <w:caps/>
          <w:sz w:val="28"/>
          <w:szCs w:val="28"/>
        </w:rPr>
        <w:t xml:space="preserve"> </w:t>
      </w:r>
    </w:p>
    <w:p w14:paraId="3FFC8F7F" w14:textId="38BAC28C" w:rsidR="00AC74F2" w:rsidRPr="00454653" w:rsidRDefault="00F436B8" w:rsidP="006670C6">
      <w:pPr>
        <w:widowControl w:val="0"/>
        <w:tabs>
          <w:tab w:val="left" w:pos="567"/>
        </w:tabs>
        <w:autoSpaceDE w:val="0"/>
        <w:ind w:left="567" w:hanging="567"/>
        <w:jc w:val="both"/>
        <w:rPr>
          <w:rFonts w:ascii="Arial" w:hAnsi="Arial" w:cs="Arial"/>
          <w:sz w:val="22"/>
          <w:szCs w:val="22"/>
        </w:rPr>
      </w:pPr>
      <w:r w:rsidRPr="00454653">
        <w:rPr>
          <w:rFonts w:ascii="Arial" w:hAnsi="Arial" w:cs="Arial"/>
          <w:sz w:val="22"/>
          <w:szCs w:val="22"/>
        </w:rPr>
        <w:t>7</w:t>
      </w:r>
      <w:r w:rsidR="00772407" w:rsidRPr="00454653">
        <w:rPr>
          <w:rFonts w:ascii="Arial" w:hAnsi="Arial" w:cs="Arial"/>
          <w:sz w:val="22"/>
          <w:szCs w:val="22"/>
        </w:rPr>
        <w:t>.1</w:t>
      </w:r>
      <w:r w:rsidR="00AC74F2" w:rsidRPr="00454653">
        <w:rPr>
          <w:rFonts w:ascii="Arial" w:hAnsi="Arial" w:cs="Arial"/>
          <w:sz w:val="22"/>
          <w:szCs w:val="22"/>
        </w:rPr>
        <w:t xml:space="preserve"> </w:t>
      </w:r>
      <w:r w:rsidR="006670C6">
        <w:rPr>
          <w:rFonts w:ascii="Arial" w:hAnsi="Arial" w:cs="Arial"/>
          <w:sz w:val="22"/>
          <w:szCs w:val="22"/>
        </w:rPr>
        <w:t xml:space="preserve">    </w:t>
      </w:r>
      <w:r w:rsidR="00772407" w:rsidRPr="00454653">
        <w:rPr>
          <w:rFonts w:ascii="Arial" w:hAnsi="Arial" w:cs="Arial"/>
          <w:sz w:val="22"/>
          <w:szCs w:val="22"/>
        </w:rPr>
        <w:t xml:space="preserve">V případě, že budou Kupujícím po převzetí Předmětu smlouvy zjištěny vady, má Kupující právo uplatnit vůči </w:t>
      </w:r>
      <w:r w:rsidR="00D72713" w:rsidRPr="00454653">
        <w:rPr>
          <w:rFonts w:ascii="Arial" w:hAnsi="Arial" w:cs="Arial"/>
          <w:sz w:val="22"/>
          <w:szCs w:val="22"/>
        </w:rPr>
        <w:t>Prodávající</w:t>
      </w:r>
      <w:r w:rsidR="00772407" w:rsidRPr="00454653">
        <w:rPr>
          <w:rFonts w:ascii="Arial" w:hAnsi="Arial" w:cs="Arial"/>
          <w:sz w:val="22"/>
          <w:szCs w:val="22"/>
        </w:rPr>
        <w:t xml:space="preserve">mu nároky v souladu s </w:t>
      </w:r>
      <w:proofErr w:type="spellStart"/>
      <w:r w:rsidR="00772407" w:rsidRPr="00454653">
        <w:rPr>
          <w:rFonts w:ascii="Arial" w:hAnsi="Arial" w:cs="Arial"/>
          <w:sz w:val="22"/>
          <w:szCs w:val="22"/>
        </w:rPr>
        <w:t>ust</w:t>
      </w:r>
      <w:proofErr w:type="spellEnd"/>
      <w:r w:rsidR="00772407" w:rsidRPr="00454653">
        <w:rPr>
          <w:rFonts w:ascii="Arial" w:hAnsi="Arial" w:cs="Arial"/>
          <w:sz w:val="22"/>
          <w:szCs w:val="22"/>
        </w:rPr>
        <w:t>. § 2099 až 2117 zákona č. 89/2012, občanský zákoník, v platném znění.</w:t>
      </w:r>
    </w:p>
    <w:p w14:paraId="30DCCCAD" w14:textId="77777777" w:rsidR="00AC74F2" w:rsidRPr="00454653" w:rsidRDefault="00AC74F2" w:rsidP="004B6BE0">
      <w:pPr>
        <w:widowControl w:val="0"/>
        <w:autoSpaceDE w:val="0"/>
        <w:ind w:left="426" w:hanging="426"/>
        <w:jc w:val="both"/>
        <w:rPr>
          <w:rFonts w:ascii="Arial" w:hAnsi="Arial" w:cs="Arial"/>
          <w:sz w:val="22"/>
          <w:szCs w:val="22"/>
        </w:rPr>
      </w:pPr>
    </w:p>
    <w:p w14:paraId="54F24F0E" w14:textId="3616CABC" w:rsidR="00772407" w:rsidRPr="00454653" w:rsidRDefault="00462CE6" w:rsidP="006670C6">
      <w:pPr>
        <w:widowControl w:val="0"/>
        <w:autoSpaceDE w:val="0"/>
        <w:ind w:left="567" w:hanging="567"/>
        <w:jc w:val="both"/>
        <w:rPr>
          <w:rFonts w:ascii="Arial" w:hAnsi="Arial" w:cs="Arial"/>
          <w:sz w:val="22"/>
          <w:szCs w:val="22"/>
        </w:rPr>
      </w:pPr>
      <w:r w:rsidRPr="00454653">
        <w:rPr>
          <w:rFonts w:ascii="Arial" w:hAnsi="Arial" w:cs="Arial"/>
          <w:sz w:val="22"/>
          <w:szCs w:val="22"/>
        </w:rPr>
        <w:t xml:space="preserve">7.2 </w:t>
      </w:r>
      <w:r w:rsidRPr="00454653">
        <w:rPr>
          <w:rFonts w:ascii="Arial" w:hAnsi="Arial" w:cs="Arial"/>
          <w:sz w:val="22"/>
          <w:szCs w:val="22"/>
        </w:rPr>
        <w:tab/>
      </w:r>
      <w:r w:rsidR="00772407" w:rsidRPr="00454653">
        <w:rPr>
          <w:rFonts w:ascii="Arial" w:hAnsi="Arial" w:cs="Arial"/>
          <w:sz w:val="22"/>
          <w:szCs w:val="22"/>
        </w:rPr>
        <w:t>Vadou se rozumí odchylka od množství, jakosti, provedení, druhu, vlastností či právního režimu předmětu koupě nebo jeho části, stanovených tout</w:t>
      </w:r>
      <w:r w:rsidR="00772407" w:rsidRPr="00BE5900">
        <w:rPr>
          <w:rFonts w:ascii="Arial" w:hAnsi="Arial" w:cs="Arial"/>
          <w:sz w:val="22"/>
          <w:szCs w:val="22"/>
        </w:rPr>
        <w:t xml:space="preserve">o </w:t>
      </w:r>
      <w:r w:rsidR="00915698" w:rsidRPr="00BE5900">
        <w:rPr>
          <w:rFonts w:ascii="Arial" w:hAnsi="Arial" w:cs="Arial"/>
          <w:sz w:val="22"/>
          <w:szCs w:val="22"/>
        </w:rPr>
        <w:t>S</w:t>
      </w:r>
      <w:r w:rsidR="00772407" w:rsidRPr="00BE5900">
        <w:rPr>
          <w:rFonts w:ascii="Arial" w:hAnsi="Arial" w:cs="Arial"/>
          <w:sz w:val="22"/>
          <w:szCs w:val="22"/>
        </w:rPr>
        <w:t>mlouvou</w:t>
      </w:r>
      <w:r w:rsidR="00772407" w:rsidRPr="00454653">
        <w:rPr>
          <w:rFonts w:ascii="Arial" w:hAnsi="Arial" w:cs="Arial"/>
          <w:sz w:val="22"/>
          <w:szCs w:val="22"/>
        </w:rPr>
        <w:t xml:space="preserve"> nebo technickými normami či jinými obecně závaznými právními předpisy. </w:t>
      </w:r>
      <w:r w:rsidR="00D72713" w:rsidRPr="00454653">
        <w:rPr>
          <w:rFonts w:ascii="Arial" w:hAnsi="Arial" w:cs="Arial"/>
          <w:sz w:val="22"/>
          <w:szCs w:val="22"/>
        </w:rPr>
        <w:t>Prodávající</w:t>
      </w:r>
      <w:r w:rsidR="00772407" w:rsidRPr="00454653">
        <w:rPr>
          <w:rFonts w:ascii="Arial" w:hAnsi="Arial" w:cs="Arial"/>
          <w:sz w:val="22"/>
          <w:szCs w:val="22"/>
        </w:rPr>
        <w:t xml:space="preserve"> odpovídá za vady zjevné, skryté i právní, které má Předmět smlouvy v době jeho odevzdání </w:t>
      </w:r>
      <w:r w:rsidR="008A2E83" w:rsidRPr="00454653">
        <w:rPr>
          <w:rFonts w:ascii="Arial" w:hAnsi="Arial" w:cs="Arial"/>
          <w:sz w:val="22"/>
          <w:szCs w:val="22"/>
        </w:rPr>
        <w:t>K</w:t>
      </w:r>
      <w:r w:rsidR="00772407" w:rsidRPr="00454653">
        <w:rPr>
          <w:rFonts w:ascii="Arial" w:hAnsi="Arial" w:cs="Arial"/>
          <w:sz w:val="22"/>
          <w:szCs w:val="22"/>
        </w:rPr>
        <w:t xml:space="preserve">upujícímu, byť se projeví později, a dále za ty, které se na Předmětu smlouvy vyskytnou v záruční době </w:t>
      </w:r>
      <w:r w:rsidR="00772407" w:rsidRPr="00175861">
        <w:rPr>
          <w:rFonts w:ascii="Arial" w:hAnsi="Arial" w:cs="Arial"/>
          <w:sz w:val="22"/>
          <w:szCs w:val="22"/>
        </w:rPr>
        <w:t xml:space="preserve">uvedené </w:t>
      </w:r>
      <w:r w:rsidR="00772407" w:rsidRPr="00175861">
        <w:rPr>
          <w:rFonts w:ascii="Arial" w:hAnsi="Arial" w:cs="Arial"/>
          <w:sz w:val="22"/>
          <w:szCs w:val="22"/>
          <w:rPrChange w:id="3" w:author="Ovesná Romana" w:date="2025-08-15T12:12:00Z" w16du:dateUtc="2025-08-15T10:12:00Z">
            <w:rPr/>
          </w:rPrChange>
        </w:rPr>
        <w:t>v</w:t>
      </w:r>
      <w:r w:rsidR="00BE5900" w:rsidRPr="00175861">
        <w:rPr>
          <w:rFonts w:ascii="Arial" w:hAnsi="Arial" w:cs="Arial"/>
          <w:sz w:val="22"/>
          <w:szCs w:val="22"/>
        </w:rPr>
        <w:t> čl. 7.,</w:t>
      </w:r>
      <w:r w:rsidR="007F6FDF" w:rsidRPr="00175861">
        <w:rPr>
          <w:rFonts w:ascii="Arial" w:hAnsi="Arial" w:cs="Arial"/>
          <w:sz w:val="22"/>
          <w:szCs w:val="22"/>
          <w:rPrChange w:id="4" w:author="Ovesná Romana" w:date="2025-08-15T12:12:00Z" w16du:dateUtc="2025-08-15T10:12:00Z">
            <w:rPr/>
          </w:rPrChange>
        </w:rPr>
        <w:t> odst.</w:t>
      </w:r>
      <w:r w:rsidR="00772407" w:rsidRPr="00175861">
        <w:rPr>
          <w:rFonts w:ascii="Arial" w:hAnsi="Arial" w:cs="Arial"/>
          <w:sz w:val="22"/>
          <w:szCs w:val="22"/>
          <w:rPrChange w:id="5" w:author="Ovesná Romana" w:date="2025-08-15T12:12:00Z" w16du:dateUtc="2025-08-15T10:12:00Z">
            <w:rPr/>
          </w:rPrChange>
        </w:rPr>
        <w:t xml:space="preserve"> </w:t>
      </w:r>
      <w:r w:rsidR="00F436B8" w:rsidRPr="00175861">
        <w:rPr>
          <w:rFonts w:ascii="Arial" w:hAnsi="Arial" w:cs="Arial"/>
          <w:sz w:val="22"/>
          <w:szCs w:val="22"/>
        </w:rPr>
        <w:t>7</w:t>
      </w:r>
      <w:r w:rsidR="00772407" w:rsidRPr="00175861">
        <w:rPr>
          <w:rFonts w:ascii="Arial" w:hAnsi="Arial" w:cs="Arial"/>
          <w:sz w:val="22"/>
          <w:szCs w:val="22"/>
          <w:rPrChange w:id="6" w:author="Ovesná Romana" w:date="2025-08-15T12:12:00Z" w16du:dateUtc="2025-08-15T10:12:00Z">
            <w:rPr/>
          </w:rPrChange>
        </w:rPr>
        <w:t>.</w:t>
      </w:r>
      <w:r w:rsidR="00393E03" w:rsidRPr="00175861">
        <w:rPr>
          <w:rFonts w:ascii="Arial" w:hAnsi="Arial" w:cs="Arial"/>
          <w:sz w:val="22"/>
          <w:szCs w:val="22"/>
          <w:rPrChange w:id="7" w:author="Ovesná Romana" w:date="2025-08-15T12:12:00Z" w16du:dateUtc="2025-08-15T10:12:00Z">
            <w:rPr/>
          </w:rPrChange>
        </w:rPr>
        <w:t>5</w:t>
      </w:r>
      <w:r w:rsidR="00D27730" w:rsidRPr="00175861">
        <w:rPr>
          <w:rFonts w:ascii="Arial" w:hAnsi="Arial" w:cs="Arial"/>
          <w:sz w:val="22"/>
          <w:szCs w:val="22"/>
        </w:rPr>
        <w:t xml:space="preserve"> </w:t>
      </w:r>
      <w:r w:rsidR="00F436B8" w:rsidRPr="00175861">
        <w:rPr>
          <w:rFonts w:ascii="Arial" w:hAnsi="Arial" w:cs="Arial"/>
          <w:sz w:val="22"/>
          <w:szCs w:val="22"/>
        </w:rPr>
        <w:t>Smlouvy</w:t>
      </w:r>
      <w:r w:rsidR="00772407" w:rsidRPr="00175861">
        <w:rPr>
          <w:rFonts w:ascii="Arial" w:hAnsi="Arial" w:cs="Arial"/>
          <w:sz w:val="22"/>
          <w:szCs w:val="22"/>
          <w:rPrChange w:id="8" w:author="Ovesná Romana" w:date="2025-08-15T12:12:00Z" w16du:dateUtc="2025-08-15T10:12:00Z">
            <w:rPr/>
          </w:rPrChange>
        </w:rPr>
        <w:t>.</w:t>
      </w:r>
      <w:r w:rsidR="00772407" w:rsidRPr="00454653">
        <w:rPr>
          <w:rFonts w:ascii="Arial" w:hAnsi="Arial" w:cs="Arial"/>
          <w:sz w:val="22"/>
          <w:szCs w:val="22"/>
        </w:rPr>
        <w:t xml:space="preserve"> </w:t>
      </w:r>
      <w:r w:rsidR="00D72713" w:rsidRPr="00454653">
        <w:rPr>
          <w:rFonts w:ascii="Arial" w:hAnsi="Arial" w:cs="Arial"/>
          <w:sz w:val="22"/>
          <w:szCs w:val="22"/>
        </w:rPr>
        <w:t>Prodávající</w:t>
      </w:r>
      <w:r w:rsidR="00772407" w:rsidRPr="00454653">
        <w:rPr>
          <w:rFonts w:ascii="Arial" w:hAnsi="Arial" w:cs="Arial"/>
          <w:sz w:val="22"/>
          <w:szCs w:val="22"/>
        </w:rPr>
        <w:t xml:space="preserve"> prohlašuje, že je výlučným vlastníkem Předmětu smlouvy, že na Předmětu smlouvy neváznou žádná práva třetích osob a že není dána žádná překážka, která by mu bránila s Předmětem smlouvy podle této smlouvy disponovat. </w:t>
      </w:r>
      <w:r w:rsidR="00D72713" w:rsidRPr="00454653">
        <w:rPr>
          <w:rFonts w:ascii="Arial" w:hAnsi="Arial" w:cs="Arial"/>
          <w:sz w:val="22"/>
          <w:szCs w:val="22"/>
        </w:rPr>
        <w:t>Prodávající</w:t>
      </w:r>
      <w:r w:rsidR="00772407" w:rsidRPr="00454653">
        <w:rPr>
          <w:rFonts w:ascii="Arial" w:hAnsi="Arial" w:cs="Arial"/>
          <w:sz w:val="22"/>
          <w:szCs w:val="22"/>
        </w:rPr>
        <w:t xml:space="preserve"> prohlašuje, že Předmětu </w:t>
      </w:r>
      <w:r w:rsidR="00BB71B6">
        <w:rPr>
          <w:rFonts w:ascii="Arial" w:hAnsi="Arial" w:cs="Arial"/>
          <w:sz w:val="22"/>
          <w:szCs w:val="22"/>
        </w:rPr>
        <w:t>s</w:t>
      </w:r>
      <w:r w:rsidR="00772407" w:rsidRPr="00454653">
        <w:rPr>
          <w:rFonts w:ascii="Arial" w:hAnsi="Arial" w:cs="Arial"/>
          <w:sz w:val="22"/>
          <w:szCs w:val="22"/>
        </w:rPr>
        <w:t>mlouvy nemá žádné vady, které by bránily jeho použití k obvyklým účelům.</w:t>
      </w:r>
    </w:p>
    <w:p w14:paraId="54C529ED" w14:textId="77777777" w:rsidR="00AC74F2" w:rsidRPr="00454653" w:rsidRDefault="00AC74F2" w:rsidP="00AC74F2">
      <w:pPr>
        <w:widowControl w:val="0"/>
        <w:tabs>
          <w:tab w:val="left" w:pos="426"/>
        </w:tabs>
        <w:autoSpaceDE w:val="0"/>
        <w:ind w:left="426" w:hanging="426"/>
        <w:jc w:val="both"/>
        <w:rPr>
          <w:rFonts w:ascii="Arial" w:hAnsi="Arial" w:cs="Arial"/>
          <w:sz w:val="22"/>
          <w:szCs w:val="22"/>
        </w:rPr>
      </w:pPr>
    </w:p>
    <w:p w14:paraId="753A7567" w14:textId="68A5C811" w:rsidR="00AC74F2" w:rsidRPr="00454653" w:rsidRDefault="00F436B8" w:rsidP="006670C6">
      <w:pPr>
        <w:widowControl w:val="0"/>
        <w:autoSpaceDE w:val="0"/>
        <w:ind w:left="567" w:hanging="567"/>
        <w:jc w:val="both"/>
        <w:rPr>
          <w:rFonts w:ascii="Arial" w:hAnsi="Arial" w:cs="Arial"/>
          <w:sz w:val="22"/>
          <w:szCs w:val="22"/>
        </w:rPr>
      </w:pPr>
      <w:r w:rsidRPr="00454653">
        <w:rPr>
          <w:rFonts w:ascii="Arial" w:hAnsi="Arial" w:cs="Arial"/>
          <w:sz w:val="22"/>
          <w:szCs w:val="22"/>
        </w:rPr>
        <w:t>7</w:t>
      </w:r>
      <w:r w:rsidR="00AC74F2" w:rsidRPr="00454653">
        <w:rPr>
          <w:rFonts w:ascii="Arial" w:hAnsi="Arial" w:cs="Arial"/>
          <w:sz w:val="22"/>
          <w:szCs w:val="22"/>
        </w:rPr>
        <w:t>.3</w:t>
      </w:r>
      <w:r w:rsidR="00AC74F2" w:rsidRPr="00454653">
        <w:rPr>
          <w:rFonts w:ascii="Arial" w:hAnsi="Arial" w:cs="Arial"/>
          <w:sz w:val="22"/>
          <w:szCs w:val="22"/>
        </w:rPr>
        <w:tab/>
      </w:r>
      <w:r w:rsidR="00D72713" w:rsidRPr="00454653">
        <w:rPr>
          <w:rFonts w:ascii="Arial" w:hAnsi="Arial" w:cs="Arial"/>
          <w:sz w:val="22"/>
          <w:szCs w:val="22"/>
        </w:rPr>
        <w:t>Prodávající</w:t>
      </w:r>
      <w:r w:rsidR="00D62734" w:rsidRPr="00454653">
        <w:rPr>
          <w:rFonts w:ascii="Arial" w:hAnsi="Arial" w:cs="Arial"/>
          <w:sz w:val="22"/>
          <w:szCs w:val="22"/>
        </w:rPr>
        <w:t xml:space="preserve"> dále odpovídá</w:t>
      </w:r>
      <w:r w:rsidR="00AC74F2" w:rsidRPr="00454653">
        <w:rPr>
          <w:rFonts w:ascii="Arial" w:hAnsi="Arial" w:cs="Arial"/>
          <w:sz w:val="22"/>
          <w:szCs w:val="22"/>
        </w:rPr>
        <w:t xml:space="preserve"> za veškeré vady </w:t>
      </w:r>
      <w:r w:rsidR="00324FDF" w:rsidRPr="00454653">
        <w:rPr>
          <w:rFonts w:ascii="Arial" w:hAnsi="Arial" w:cs="Arial"/>
          <w:sz w:val="22"/>
          <w:szCs w:val="22"/>
        </w:rPr>
        <w:t>Předmětu smlouvy</w:t>
      </w:r>
      <w:r w:rsidR="00AC74F2" w:rsidRPr="00454653">
        <w:rPr>
          <w:rFonts w:ascii="Arial" w:hAnsi="Arial" w:cs="Arial"/>
          <w:sz w:val="22"/>
          <w:szCs w:val="22"/>
        </w:rPr>
        <w:t xml:space="preserve">, vzniklé po uplynutí záruční doby </w:t>
      </w:r>
      <w:r w:rsidR="00AC74F2" w:rsidRPr="00175861">
        <w:rPr>
          <w:rFonts w:ascii="Arial" w:hAnsi="Arial" w:cs="Arial"/>
          <w:sz w:val="22"/>
          <w:szCs w:val="22"/>
        </w:rPr>
        <w:t xml:space="preserve">uvedené </w:t>
      </w:r>
      <w:r w:rsidR="00AC74F2" w:rsidRPr="00175861">
        <w:rPr>
          <w:rFonts w:ascii="Arial" w:hAnsi="Arial" w:cs="Arial"/>
          <w:sz w:val="22"/>
          <w:szCs w:val="22"/>
          <w:rPrChange w:id="9" w:author="Ovesná Romana" w:date="2025-08-15T12:13:00Z" w16du:dateUtc="2025-08-15T10:13:00Z">
            <w:rPr/>
          </w:rPrChange>
        </w:rPr>
        <w:t>v</w:t>
      </w:r>
      <w:r w:rsidR="00175861" w:rsidRPr="00175861">
        <w:rPr>
          <w:rFonts w:ascii="Arial" w:hAnsi="Arial" w:cs="Arial"/>
          <w:sz w:val="22"/>
          <w:szCs w:val="22"/>
        </w:rPr>
        <w:t xml:space="preserve"> čl. 7., </w:t>
      </w:r>
      <w:r w:rsidR="007F6FDF" w:rsidRPr="00175861">
        <w:rPr>
          <w:rFonts w:ascii="Arial" w:hAnsi="Arial" w:cs="Arial"/>
          <w:sz w:val="22"/>
          <w:szCs w:val="22"/>
        </w:rPr>
        <w:t xml:space="preserve">odst. </w:t>
      </w:r>
      <w:r w:rsidRPr="00175861">
        <w:rPr>
          <w:rFonts w:ascii="Arial" w:hAnsi="Arial" w:cs="Arial"/>
          <w:sz w:val="22"/>
          <w:szCs w:val="22"/>
        </w:rPr>
        <w:t>7</w:t>
      </w:r>
      <w:r w:rsidR="00AC74F2" w:rsidRPr="00175861">
        <w:rPr>
          <w:rFonts w:ascii="Arial" w:hAnsi="Arial" w:cs="Arial"/>
          <w:sz w:val="22"/>
          <w:szCs w:val="22"/>
          <w:rPrChange w:id="10" w:author="Ovesná Romana" w:date="2025-08-15T12:13:00Z" w16du:dateUtc="2025-08-15T10:13:00Z">
            <w:rPr/>
          </w:rPrChange>
        </w:rPr>
        <w:t>.</w:t>
      </w:r>
      <w:r w:rsidR="00AE65AB" w:rsidRPr="00175861">
        <w:rPr>
          <w:rFonts w:ascii="Arial" w:hAnsi="Arial" w:cs="Arial"/>
          <w:sz w:val="22"/>
          <w:szCs w:val="22"/>
          <w:rPrChange w:id="11" w:author="Ovesná Romana" w:date="2025-08-15T12:13:00Z" w16du:dateUtc="2025-08-15T10:13:00Z">
            <w:rPr/>
          </w:rPrChange>
        </w:rPr>
        <w:t>5</w:t>
      </w:r>
      <w:r w:rsidR="00BB71B6" w:rsidRPr="00175861">
        <w:rPr>
          <w:rFonts w:ascii="Arial" w:hAnsi="Arial" w:cs="Arial"/>
          <w:sz w:val="22"/>
          <w:szCs w:val="22"/>
        </w:rPr>
        <w:t xml:space="preserve"> Smlouvy</w:t>
      </w:r>
      <w:r w:rsidR="00AC74F2" w:rsidRPr="00175861">
        <w:rPr>
          <w:rFonts w:ascii="Arial" w:hAnsi="Arial" w:cs="Arial"/>
          <w:sz w:val="22"/>
          <w:szCs w:val="22"/>
          <w:rPrChange w:id="12" w:author="Ovesná Romana" w:date="2025-08-15T12:13:00Z" w16du:dateUtc="2025-08-15T10:13:00Z">
            <w:rPr/>
          </w:rPrChange>
        </w:rPr>
        <w:t>,</w:t>
      </w:r>
      <w:r w:rsidR="00AC74F2" w:rsidRPr="00454653">
        <w:rPr>
          <w:rFonts w:ascii="Arial" w:hAnsi="Arial" w:cs="Arial"/>
          <w:sz w:val="22"/>
          <w:szCs w:val="22"/>
        </w:rPr>
        <w:t xml:space="preserve"> které byly způsobeny porušením jeho povinností.</w:t>
      </w:r>
    </w:p>
    <w:p w14:paraId="1C0157D6" w14:textId="77777777" w:rsidR="00772407" w:rsidRPr="00454653" w:rsidRDefault="00772407" w:rsidP="004B6BE0">
      <w:pPr>
        <w:tabs>
          <w:tab w:val="left" w:pos="1134"/>
        </w:tabs>
        <w:ind w:left="426" w:hanging="426"/>
        <w:jc w:val="both"/>
        <w:rPr>
          <w:rFonts w:ascii="Arial" w:hAnsi="Arial" w:cs="Arial"/>
          <w:sz w:val="22"/>
          <w:szCs w:val="22"/>
        </w:rPr>
      </w:pPr>
    </w:p>
    <w:p w14:paraId="576B85EB" w14:textId="690A5B1E" w:rsidR="00772407" w:rsidRPr="00454653" w:rsidRDefault="00F436B8" w:rsidP="006670C6">
      <w:pPr>
        <w:tabs>
          <w:tab w:val="left" w:pos="0"/>
        </w:tabs>
        <w:ind w:left="567" w:hanging="567"/>
        <w:jc w:val="both"/>
        <w:rPr>
          <w:rFonts w:ascii="Arial" w:hAnsi="Arial" w:cs="Arial"/>
          <w:sz w:val="22"/>
          <w:szCs w:val="22"/>
        </w:rPr>
      </w:pPr>
      <w:r w:rsidRPr="00454653">
        <w:rPr>
          <w:rFonts w:ascii="Arial" w:hAnsi="Arial" w:cs="Arial"/>
          <w:sz w:val="22"/>
          <w:szCs w:val="22"/>
        </w:rPr>
        <w:t>7</w:t>
      </w:r>
      <w:r w:rsidR="00772407" w:rsidRPr="00454653">
        <w:rPr>
          <w:rFonts w:ascii="Arial" w:hAnsi="Arial" w:cs="Arial"/>
          <w:sz w:val="22"/>
          <w:szCs w:val="22"/>
        </w:rPr>
        <w:t>.</w:t>
      </w:r>
      <w:r w:rsidR="00AC74F2" w:rsidRPr="00454653">
        <w:rPr>
          <w:rFonts w:ascii="Arial" w:hAnsi="Arial" w:cs="Arial"/>
          <w:sz w:val="22"/>
          <w:szCs w:val="22"/>
        </w:rPr>
        <w:t>4</w:t>
      </w:r>
      <w:r w:rsidR="00772407" w:rsidRPr="00454653">
        <w:rPr>
          <w:rFonts w:ascii="Arial" w:hAnsi="Arial" w:cs="Arial"/>
          <w:sz w:val="22"/>
          <w:szCs w:val="22"/>
        </w:rPr>
        <w:tab/>
        <w:t>Kupující je oprávněn nepřevzít Předmět smlouvy, který by byl v rozporu se Smlouvou, technickou specifikací Předmětu smlouvy uveden</w:t>
      </w:r>
      <w:r w:rsidR="00175861">
        <w:rPr>
          <w:rFonts w:ascii="Arial" w:hAnsi="Arial" w:cs="Arial"/>
          <w:sz w:val="22"/>
          <w:szCs w:val="22"/>
        </w:rPr>
        <w:t xml:space="preserve">ou </w:t>
      </w:r>
      <w:r w:rsidR="00772407" w:rsidRPr="00454653">
        <w:rPr>
          <w:rFonts w:ascii="Arial" w:hAnsi="Arial" w:cs="Arial"/>
          <w:sz w:val="22"/>
          <w:szCs w:val="22"/>
        </w:rPr>
        <w:t>v příloze č. 1 Smlouvy</w:t>
      </w:r>
      <w:r w:rsidR="00772407" w:rsidRPr="00454653">
        <w:rPr>
          <w:rFonts w:ascii="Arial" w:hAnsi="Arial" w:cs="Arial"/>
          <w:strike/>
          <w:sz w:val="22"/>
          <w:szCs w:val="22"/>
        </w:rPr>
        <w:t>,</w:t>
      </w:r>
      <w:r w:rsidR="00772407" w:rsidRPr="00454653">
        <w:rPr>
          <w:rFonts w:ascii="Arial" w:hAnsi="Arial" w:cs="Arial"/>
          <w:sz w:val="22"/>
          <w:szCs w:val="22"/>
        </w:rPr>
        <w:t xml:space="preserve"> a v rozporu s požadovanou kvalitou. </w:t>
      </w:r>
    </w:p>
    <w:p w14:paraId="3691E7B2" w14:textId="77777777" w:rsidR="00772407" w:rsidRPr="00F436B8" w:rsidRDefault="00772407" w:rsidP="004B6BE0">
      <w:pPr>
        <w:widowControl w:val="0"/>
        <w:tabs>
          <w:tab w:val="left" w:pos="1134"/>
        </w:tabs>
        <w:autoSpaceDE w:val="0"/>
        <w:ind w:left="426" w:hanging="426"/>
        <w:jc w:val="both"/>
        <w:rPr>
          <w:rFonts w:ascii="Arial" w:hAnsi="Arial" w:cs="Arial"/>
          <w:sz w:val="22"/>
          <w:szCs w:val="22"/>
        </w:rPr>
      </w:pPr>
    </w:p>
    <w:p w14:paraId="12D7B56D" w14:textId="56DF2687" w:rsidR="00772407" w:rsidRPr="00F436B8" w:rsidRDefault="00F436B8" w:rsidP="004D2223">
      <w:pPr>
        <w:widowControl w:val="0"/>
        <w:tabs>
          <w:tab w:val="left" w:pos="426"/>
        </w:tabs>
        <w:autoSpaceDE w:val="0"/>
        <w:ind w:left="567" w:hanging="567"/>
        <w:jc w:val="both"/>
        <w:rPr>
          <w:rFonts w:ascii="Arial" w:hAnsi="Arial" w:cs="Arial"/>
          <w:sz w:val="22"/>
          <w:szCs w:val="22"/>
        </w:rPr>
      </w:pPr>
      <w:r w:rsidRPr="00454653">
        <w:rPr>
          <w:rFonts w:ascii="Arial" w:hAnsi="Arial" w:cs="Arial"/>
          <w:sz w:val="22"/>
          <w:szCs w:val="22"/>
        </w:rPr>
        <w:t>7</w:t>
      </w:r>
      <w:r w:rsidR="00772407" w:rsidRPr="00454653">
        <w:rPr>
          <w:rFonts w:ascii="Arial" w:hAnsi="Arial" w:cs="Arial"/>
          <w:sz w:val="22"/>
          <w:szCs w:val="22"/>
        </w:rPr>
        <w:t>.</w:t>
      </w:r>
      <w:r w:rsidR="00AC74F2" w:rsidRPr="00454653">
        <w:rPr>
          <w:rFonts w:ascii="Arial" w:hAnsi="Arial" w:cs="Arial"/>
          <w:sz w:val="22"/>
          <w:szCs w:val="22"/>
        </w:rPr>
        <w:t>5</w:t>
      </w:r>
      <w:proofErr w:type="gramStart"/>
      <w:r w:rsidR="00772407" w:rsidRPr="00F436B8">
        <w:rPr>
          <w:rFonts w:ascii="Arial" w:hAnsi="Arial" w:cs="Arial"/>
          <w:sz w:val="22"/>
          <w:szCs w:val="22"/>
        </w:rPr>
        <w:tab/>
      </w:r>
      <w:r w:rsidR="004D2223">
        <w:rPr>
          <w:rFonts w:ascii="Arial" w:hAnsi="Arial" w:cs="Arial"/>
          <w:sz w:val="22"/>
          <w:szCs w:val="22"/>
        </w:rPr>
        <w:t xml:space="preserve">  </w:t>
      </w:r>
      <w:r w:rsidR="00D72713" w:rsidRPr="00F436B8">
        <w:rPr>
          <w:rFonts w:ascii="Arial" w:hAnsi="Arial" w:cs="Arial"/>
          <w:sz w:val="22"/>
          <w:szCs w:val="22"/>
        </w:rPr>
        <w:t>Prodávající</w:t>
      </w:r>
      <w:proofErr w:type="gramEnd"/>
      <w:r w:rsidR="00772407" w:rsidRPr="00F436B8">
        <w:rPr>
          <w:rFonts w:ascii="Arial" w:hAnsi="Arial" w:cs="Arial"/>
          <w:sz w:val="22"/>
          <w:szCs w:val="22"/>
        </w:rPr>
        <w:t xml:space="preserve"> poskytuje na Předmět smlouvy záruku v délce trvání </w:t>
      </w:r>
      <w:r w:rsidR="00291237" w:rsidRPr="00F436B8">
        <w:rPr>
          <w:rFonts w:ascii="Arial" w:hAnsi="Arial" w:cs="Arial"/>
          <w:b/>
          <w:bCs/>
          <w:sz w:val="22"/>
          <w:szCs w:val="22"/>
        </w:rPr>
        <w:t>24</w:t>
      </w:r>
      <w:r w:rsidR="00832C32" w:rsidRPr="00F436B8">
        <w:rPr>
          <w:rFonts w:ascii="Arial" w:hAnsi="Arial" w:cs="Arial"/>
          <w:b/>
          <w:sz w:val="22"/>
          <w:szCs w:val="22"/>
        </w:rPr>
        <w:t xml:space="preserve"> měsíců </w:t>
      </w:r>
      <w:r w:rsidR="00772407" w:rsidRPr="00F436B8">
        <w:rPr>
          <w:rFonts w:ascii="Arial" w:hAnsi="Arial" w:cs="Arial"/>
          <w:sz w:val="22"/>
          <w:szCs w:val="22"/>
        </w:rPr>
        <w:t xml:space="preserve">ode dne podpisu "Protokolu/zápisu o předání a převzetí </w:t>
      </w:r>
      <w:r w:rsidR="00772407" w:rsidRPr="00F436B8">
        <w:rPr>
          <w:rFonts w:ascii="Arial" w:hAnsi="Arial" w:cs="Arial"/>
          <w:b/>
          <w:sz w:val="22"/>
          <w:szCs w:val="22"/>
        </w:rPr>
        <w:t>věci</w:t>
      </w:r>
      <w:r w:rsidR="00772407" w:rsidRPr="00F436B8">
        <w:rPr>
          <w:rFonts w:ascii="Arial" w:hAnsi="Arial" w:cs="Arial"/>
          <w:sz w:val="22"/>
          <w:szCs w:val="22"/>
        </w:rPr>
        <w:t>/</w:t>
      </w:r>
      <w:r w:rsidR="00772407" w:rsidRPr="00F436B8">
        <w:rPr>
          <w:rFonts w:ascii="Arial" w:hAnsi="Arial" w:cs="Arial"/>
          <w:b/>
          <w:sz w:val="22"/>
          <w:szCs w:val="22"/>
        </w:rPr>
        <w:t>Předmětu smlouvy</w:t>
      </w:r>
      <w:r w:rsidRPr="00F436B8">
        <w:rPr>
          <w:rFonts w:ascii="Arial" w:hAnsi="Arial" w:cs="Arial"/>
          <w:sz w:val="22"/>
          <w:szCs w:val="22"/>
        </w:rPr>
        <w:t xml:space="preserve"> </w:t>
      </w:r>
      <w:r w:rsidR="007F6FDF" w:rsidRPr="00F436B8">
        <w:rPr>
          <w:rFonts w:ascii="Arial" w:hAnsi="Arial" w:cs="Arial"/>
          <w:sz w:val="22"/>
          <w:szCs w:val="22"/>
        </w:rPr>
        <w:t>bez vad</w:t>
      </w:r>
      <w:r w:rsidRPr="00F436B8">
        <w:rPr>
          <w:rFonts w:ascii="Arial" w:hAnsi="Arial" w:cs="Arial"/>
          <w:sz w:val="22"/>
          <w:szCs w:val="22"/>
        </w:rPr>
        <w:t xml:space="preserve">. </w:t>
      </w:r>
    </w:p>
    <w:p w14:paraId="526770CE" w14:textId="77777777" w:rsidR="00772407" w:rsidRPr="00F436B8" w:rsidRDefault="00772407" w:rsidP="004B6BE0">
      <w:pPr>
        <w:widowControl w:val="0"/>
        <w:tabs>
          <w:tab w:val="left" w:pos="1134"/>
        </w:tabs>
        <w:autoSpaceDE w:val="0"/>
        <w:ind w:left="426" w:hanging="426"/>
        <w:jc w:val="both"/>
        <w:rPr>
          <w:rFonts w:ascii="Arial" w:hAnsi="Arial" w:cs="Arial"/>
          <w:sz w:val="22"/>
          <w:szCs w:val="22"/>
        </w:rPr>
      </w:pPr>
    </w:p>
    <w:p w14:paraId="7CBEED82" w14:textId="35789CF1" w:rsidR="00772407" w:rsidRPr="00454653" w:rsidRDefault="00F436B8" w:rsidP="004D2223">
      <w:pPr>
        <w:pStyle w:val="ZkladntextodsazenZkladntextodsazenChar"/>
        <w:tabs>
          <w:tab w:val="left" w:pos="1134"/>
        </w:tabs>
        <w:ind w:left="567" w:hanging="567"/>
        <w:rPr>
          <w:ins w:id="13" w:author="Ovesná Romana" w:date="2025-08-15T12:13:00Z" w16du:dateUtc="2025-08-15T10:13:00Z"/>
          <w:sz w:val="22"/>
          <w:szCs w:val="22"/>
        </w:rPr>
      </w:pPr>
      <w:r w:rsidRPr="00454653">
        <w:rPr>
          <w:sz w:val="22"/>
          <w:szCs w:val="22"/>
        </w:rPr>
        <w:t>7</w:t>
      </w:r>
      <w:r w:rsidR="00772407" w:rsidRPr="00454653">
        <w:rPr>
          <w:sz w:val="22"/>
          <w:szCs w:val="22"/>
        </w:rPr>
        <w:t>.</w:t>
      </w:r>
      <w:r w:rsidR="00AC74F2" w:rsidRPr="00454653">
        <w:rPr>
          <w:sz w:val="22"/>
          <w:szCs w:val="22"/>
        </w:rPr>
        <w:t>6</w:t>
      </w:r>
      <w:r w:rsidR="00AC74F2" w:rsidRPr="00454653">
        <w:rPr>
          <w:sz w:val="22"/>
          <w:szCs w:val="22"/>
        </w:rPr>
        <w:tab/>
      </w:r>
      <w:r w:rsidR="00D72713" w:rsidRPr="00454653">
        <w:rPr>
          <w:sz w:val="22"/>
          <w:szCs w:val="22"/>
        </w:rPr>
        <w:t>Prodávající</w:t>
      </w:r>
      <w:r w:rsidR="00772407" w:rsidRPr="00454653">
        <w:rPr>
          <w:sz w:val="22"/>
          <w:szCs w:val="22"/>
        </w:rPr>
        <w:t xml:space="preserve"> neručí za škody na zařízení, vzniklé v důsledku neodborného zacházení ze </w:t>
      </w:r>
      <w:r w:rsidR="00153CD1">
        <w:rPr>
          <w:sz w:val="22"/>
          <w:szCs w:val="22"/>
        </w:rPr>
        <w:t>s</w:t>
      </w:r>
      <w:r w:rsidR="00115930">
        <w:rPr>
          <w:sz w:val="22"/>
          <w:szCs w:val="22"/>
        </w:rPr>
        <w:t>trany</w:t>
      </w:r>
      <w:r w:rsidR="00772407" w:rsidRPr="00454653">
        <w:rPr>
          <w:sz w:val="22"/>
          <w:szCs w:val="22"/>
        </w:rPr>
        <w:t xml:space="preserve"> Kupujícího nebo třetích osob v průběhu záruční doby.</w:t>
      </w:r>
    </w:p>
    <w:p w14:paraId="3D8BEF61" w14:textId="77777777" w:rsidR="007F6FDF" w:rsidRPr="00454653" w:rsidRDefault="007F6FDF" w:rsidP="009C7964">
      <w:pPr>
        <w:pStyle w:val="ZkladntextodsazenZkladntextodsazenChar"/>
        <w:tabs>
          <w:tab w:val="left" w:pos="426"/>
          <w:tab w:val="left" w:pos="1134"/>
        </w:tabs>
        <w:ind w:left="426" w:hanging="426"/>
        <w:rPr>
          <w:sz w:val="22"/>
          <w:szCs w:val="22"/>
        </w:rPr>
      </w:pPr>
    </w:p>
    <w:p w14:paraId="3BBD560E" w14:textId="3A22EAFB" w:rsidR="00772407" w:rsidRDefault="00F436B8" w:rsidP="004D2223">
      <w:pPr>
        <w:widowControl w:val="0"/>
        <w:tabs>
          <w:tab w:val="left" w:pos="0"/>
          <w:tab w:val="left" w:pos="1134"/>
        </w:tabs>
        <w:autoSpaceDE w:val="0"/>
        <w:ind w:left="567" w:hanging="567"/>
        <w:jc w:val="both"/>
        <w:rPr>
          <w:rFonts w:ascii="Arial" w:hAnsi="Arial" w:cs="Arial"/>
          <w:sz w:val="22"/>
          <w:szCs w:val="22"/>
        </w:rPr>
      </w:pPr>
      <w:r w:rsidRPr="00454653">
        <w:rPr>
          <w:rFonts w:ascii="Arial" w:hAnsi="Arial" w:cs="Arial"/>
          <w:sz w:val="22"/>
          <w:szCs w:val="22"/>
        </w:rPr>
        <w:t>7</w:t>
      </w:r>
      <w:r w:rsidR="00772407" w:rsidRPr="00454653">
        <w:rPr>
          <w:rFonts w:ascii="Arial" w:hAnsi="Arial" w:cs="Arial"/>
          <w:sz w:val="22"/>
          <w:szCs w:val="22"/>
        </w:rPr>
        <w:t>.</w:t>
      </w:r>
      <w:r w:rsidR="00AC74F2" w:rsidRPr="00454653">
        <w:rPr>
          <w:rFonts w:ascii="Arial" w:hAnsi="Arial" w:cs="Arial"/>
          <w:sz w:val="22"/>
          <w:szCs w:val="22"/>
        </w:rPr>
        <w:t>7</w:t>
      </w:r>
      <w:r w:rsidR="00AC74F2" w:rsidRPr="00454653">
        <w:rPr>
          <w:rFonts w:ascii="Arial" w:hAnsi="Arial" w:cs="Arial"/>
          <w:sz w:val="22"/>
          <w:szCs w:val="22"/>
        </w:rPr>
        <w:tab/>
      </w:r>
      <w:r w:rsidR="00772407" w:rsidRPr="00454653">
        <w:rPr>
          <w:rFonts w:ascii="Arial" w:hAnsi="Arial" w:cs="Arial"/>
          <w:sz w:val="22"/>
          <w:szCs w:val="22"/>
        </w:rPr>
        <w:t xml:space="preserve">Závada na Předmětu smlouvy, která se vyskytne v průběhu záruční doby, bude Kupujícím oznámena bez odkladu </w:t>
      </w:r>
      <w:r w:rsidR="004C44D8">
        <w:rPr>
          <w:rFonts w:ascii="Arial" w:hAnsi="Arial" w:cs="Arial"/>
          <w:sz w:val="22"/>
          <w:szCs w:val="22"/>
        </w:rPr>
        <w:t xml:space="preserve">na Prodávajícím uvedený kontaktní </w:t>
      </w:r>
      <w:r w:rsidR="00772407" w:rsidRPr="00454653">
        <w:rPr>
          <w:rFonts w:ascii="Arial" w:hAnsi="Arial" w:cs="Arial"/>
          <w:sz w:val="22"/>
          <w:szCs w:val="22"/>
        </w:rPr>
        <w:t>e-mail</w:t>
      </w:r>
      <w:r w:rsidR="00BB71B6">
        <w:rPr>
          <w:rFonts w:ascii="Arial" w:hAnsi="Arial" w:cs="Arial"/>
          <w:sz w:val="22"/>
          <w:szCs w:val="22"/>
        </w:rPr>
        <w:t xml:space="preserve">. Prodávající </w:t>
      </w:r>
      <w:r w:rsidR="00772407" w:rsidRPr="00454653">
        <w:rPr>
          <w:rFonts w:ascii="Arial" w:hAnsi="Arial" w:cs="Arial"/>
          <w:sz w:val="22"/>
          <w:szCs w:val="22"/>
        </w:rPr>
        <w:t xml:space="preserve">nastoupí na odstranění závady ve lhůtě nejpozději do 24 hodin po oznámení. </w:t>
      </w:r>
      <w:r w:rsidR="00D72713" w:rsidRPr="00454653">
        <w:rPr>
          <w:rFonts w:ascii="Arial" w:hAnsi="Arial" w:cs="Arial"/>
          <w:sz w:val="22"/>
          <w:szCs w:val="22"/>
        </w:rPr>
        <w:t>Prodávající</w:t>
      </w:r>
      <w:r w:rsidR="00772407" w:rsidRPr="00454653">
        <w:rPr>
          <w:rFonts w:ascii="Arial" w:hAnsi="Arial" w:cs="Arial"/>
          <w:sz w:val="22"/>
          <w:szCs w:val="22"/>
        </w:rPr>
        <w:t xml:space="preserve"> je povinen vadu odstranit na vlastní náklady včetně potřebné demontáže a montáže a ostatních nákladů souvisejících s odstraněním vady.</w:t>
      </w:r>
    </w:p>
    <w:p w14:paraId="7A0A9868" w14:textId="0E98A6EB" w:rsidR="004C44D8" w:rsidRPr="004C44D8" w:rsidRDefault="004C44D8" w:rsidP="004D2223">
      <w:pPr>
        <w:widowControl w:val="0"/>
        <w:tabs>
          <w:tab w:val="left" w:pos="0"/>
          <w:tab w:val="left" w:pos="1134"/>
        </w:tabs>
        <w:autoSpaceDE w:val="0"/>
        <w:spacing w:before="120" w:after="120"/>
        <w:ind w:left="567" w:hanging="567"/>
        <w:jc w:val="both"/>
        <w:rPr>
          <w:rFonts w:ascii="Arial" w:hAnsi="Arial" w:cs="Arial"/>
          <w:sz w:val="22"/>
          <w:szCs w:val="22"/>
        </w:rPr>
      </w:pPr>
      <w:r>
        <w:rPr>
          <w:rFonts w:ascii="Arial" w:hAnsi="Arial" w:cs="Arial"/>
          <w:sz w:val="22"/>
          <w:szCs w:val="22"/>
        </w:rPr>
        <w:t xml:space="preserve">7.8 </w:t>
      </w:r>
      <w:r w:rsidR="004D2223">
        <w:rPr>
          <w:rFonts w:ascii="Arial" w:hAnsi="Arial" w:cs="Arial"/>
          <w:sz w:val="22"/>
          <w:szCs w:val="22"/>
        </w:rPr>
        <w:t xml:space="preserve">  </w:t>
      </w:r>
      <w:r w:rsidRPr="004C44D8">
        <w:rPr>
          <w:rFonts w:ascii="Arial" w:hAnsi="Arial" w:cs="Arial"/>
          <w:sz w:val="22"/>
          <w:szCs w:val="22"/>
        </w:rPr>
        <w:t>Reklamaci lze uplatnit do posledního dne záruční doby, přičemž i reklamace odeslaná Kupujícím v poslední den záruční doby se považuje za včas uplatněnou.</w:t>
      </w:r>
    </w:p>
    <w:p w14:paraId="67492727" w14:textId="4C246095" w:rsidR="00DA6212" w:rsidRPr="004C44D8" w:rsidRDefault="00175861" w:rsidP="004D2223">
      <w:pPr>
        <w:widowControl w:val="0"/>
        <w:tabs>
          <w:tab w:val="left" w:pos="0"/>
          <w:tab w:val="left" w:pos="1134"/>
        </w:tabs>
        <w:autoSpaceDE w:val="0"/>
        <w:ind w:left="567" w:hanging="567"/>
        <w:jc w:val="both"/>
        <w:rPr>
          <w:rFonts w:ascii="Arial" w:hAnsi="Arial" w:cs="Arial"/>
          <w:sz w:val="22"/>
          <w:szCs w:val="22"/>
        </w:rPr>
      </w:pPr>
      <w:r w:rsidRPr="00454653">
        <w:rPr>
          <w:rFonts w:ascii="Arial" w:hAnsi="Arial" w:cs="Arial"/>
          <w:sz w:val="22"/>
          <w:szCs w:val="22"/>
        </w:rPr>
        <w:t>7</w:t>
      </w:r>
      <w:r w:rsidRPr="00175861">
        <w:rPr>
          <w:rFonts w:ascii="Arial" w:hAnsi="Arial" w:cs="Arial"/>
          <w:sz w:val="22"/>
          <w:szCs w:val="22"/>
        </w:rPr>
        <w:t xml:space="preserve">.9 </w:t>
      </w:r>
      <w:r w:rsidR="004D2223">
        <w:rPr>
          <w:rFonts w:ascii="Arial" w:hAnsi="Arial" w:cs="Arial"/>
          <w:sz w:val="22"/>
          <w:szCs w:val="22"/>
        </w:rPr>
        <w:t xml:space="preserve">   </w:t>
      </w:r>
      <w:r w:rsidRPr="00175861">
        <w:rPr>
          <w:rFonts w:ascii="Arial" w:hAnsi="Arial" w:cs="Arial"/>
          <w:sz w:val="22"/>
          <w:szCs w:val="22"/>
        </w:rPr>
        <w:t>Nenastoupí</w:t>
      </w:r>
      <w:r w:rsidR="00D62734" w:rsidRPr="00175861">
        <w:rPr>
          <w:rFonts w:ascii="Arial" w:hAnsi="Arial" w:cs="Arial"/>
          <w:sz w:val="22"/>
          <w:szCs w:val="22"/>
        </w:rPr>
        <w:t xml:space="preserve">-li </w:t>
      </w:r>
      <w:r w:rsidR="00D72713" w:rsidRPr="00175861">
        <w:rPr>
          <w:rFonts w:ascii="Arial" w:hAnsi="Arial" w:cs="Arial"/>
          <w:sz w:val="22"/>
          <w:szCs w:val="22"/>
        </w:rPr>
        <w:t>Prodávající</w:t>
      </w:r>
      <w:r w:rsidR="00D62734" w:rsidRPr="00175861">
        <w:rPr>
          <w:rFonts w:ascii="Arial" w:hAnsi="Arial" w:cs="Arial"/>
          <w:sz w:val="22"/>
          <w:szCs w:val="22"/>
        </w:rPr>
        <w:t xml:space="preserve"> k odstranění záručních vad nebo závad ve lhůtě uvedené v</w:t>
      </w:r>
      <w:r w:rsidRPr="00175861">
        <w:rPr>
          <w:rFonts w:ascii="Arial" w:hAnsi="Arial" w:cs="Arial"/>
          <w:sz w:val="22"/>
          <w:szCs w:val="22"/>
        </w:rPr>
        <w:t> čl. 7.</w:t>
      </w:r>
      <w:r w:rsidR="00D62734" w:rsidRPr="00175861">
        <w:rPr>
          <w:rFonts w:ascii="Arial" w:hAnsi="Arial" w:cs="Arial"/>
          <w:sz w:val="22"/>
          <w:szCs w:val="22"/>
          <w:rPrChange w:id="14" w:author="Ovesná Romana" w:date="2025-08-15T12:14:00Z" w16du:dateUtc="2025-08-15T10:14:00Z">
            <w:rPr/>
          </w:rPrChange>
        </w:rPr>
        <w:t xml:space="preserve">odst. </w:t>
      </w:r>
      <w:r w:rsidR="00F436B8" w:rsidRPr="00175861">
        <w:rPr>
          <w:rFonts w:ascii="Arial" w:hAnsi="Arial" w:cs="Arial"/>
          <w:sz w:val="22"/>
          <w:szCs w:val="22"/>
        </w:rPr>
        <w:t>7</w:t>
      </w:r>
      <w:r w:rsidR="00D62734" w:rsidRPr="00175861">
        <w:rPr>
          <w:rFonts w:ascii="Arial" w:hAnsi="Arial" w:cs="Arial"/>
          <w:sz w:val="22"/>
          <w:szCs w:val="22"/>
          <w:rPrChange w:id="15" w:author="Ovesná Romana" w:date="2025-08-15T12:14:00Z" w16du:dateUtc="2025-08-15T10:14:00Z">
            <w:rPr/>
          </w:rPrChange>
        </w:rPr>
        <w:t>.7</w:t>
      </w:r>
      <w:r w:rsidR="00D62734" w:rsidRPr="00175861">
        <w:rPr>
          <w:rFonts w:ascii="Arial" w:hAnsi="Arial" w:cs="Arial"/>
          <w:sz w:val="22"/>
          <w:szCs w:val="22"/>
        </w:rPr>
        <w:t xml:space="preserve"> Smlouvy</w:t>
      </w:r>
      <w:r w:rsidR="00D62734" w:rsidRPr="00454653">
        <w:rPr>
          <w:rFonts w:ascii="Arial" w:hAnsi="Arial" w:cs="Arial"/>
          <w:sz w:val="22"/>
          <w:szCs w:val="22"/>
        </w:rPr>
        <w:t>, je</w:t>
      </w:r>
      <w:r w:rsidR="008A2E83" w:rsidRPr="00454653">
        <w:rPr>
          <w:rFonts w:ascii="Arial" w:hAnsi="Arial" w:cs="Arial"/>
          <w:sz w:val="22"/>
          <w:szCs w:val="22"/>
        </w:rPr>
        <w:t xml:space="preserve"> K</w:t>
      </w:r>
      <w:r w:rsidR="00D62734" w:rsidRPr="00454653">
        <w:rPr>
          <w:rFonts w:ascii="Arial" w:hAnsi="Arial" w:cs="Arial"/>
          <w:sz w:val="22"/>
          <w:szCs w:val="22"/>
        </w:rPr>
        <w:t xml:space="preserve">upující oprávněn, a to bez ohledu na to, zda </w:t>
      </w:r>
      <w:r w:rsidR="00D72713" w:rsidRPr="00454653">
        <w:rPr>
          <w:rFonts w:ascii="Arial" w:hAnsi="Arial" w:cs="Arial"/>
          <w:sz w:val="22"/>
          <w:szCs w:val="22"/>
        </w:rPr>
        <w:t>Prodávající</w:t>
      </w:r>
      <w:r w:rsidR="00D62734" w:rsidRPr="00454653">
        <w:rPr>
          <w:rFonts w:ascii="Arial" w:hAnsi="Arial" w:cs="Arial"/>
          <w:sz w:val="22"/>
          <w:szCs w:val="22"/>
        </w:rPr>
        <w:t xml:space="preserve"> záruční vadu uznává či neuznává, pověřit odstraněním vady jinou odbornou právnickou nebo fyzickou osobu bez jakékoli ztráty záruky na </w:t>
      </w:r>
      <w:r w:rsidR="00DA6212" w:rsidRPr="00DA6212">
        <w:rPr>
          <w:rFonts w:ascii="Arial" w:hAnsi="Arial" w:cs="Arial"/>
          <w:sz w:val="22"/>
          <w:szCs w:val="22"/>
        </w:rPr>
        <w:t>Předmět smlouvy.</w:t>
      </w:r>
      <w:r w:rsidR="00D62734" w:rsidRPr="00454653">
        <w:rPr>
          <w:rFonts w:ascii="Arial" w:hAnsi="Arial" w:cs="Arial"/>
          <w:sz w:val="22"/>
          <w:szCs w:val="22"/>
        </w:rPr>
        <w:t xml:space="preserve"> Veškeré takto vzniklé náklady uhradí Kupujícímu </w:t>
      </w:r>
      <w:r w:rsidR="00D72713" w:rsidRPr="00454653">
        <w:rPr>
          <w:rFonts w:ascii="Arial" w:hAnsi="Arial" w:cs="Arial"/>
          <w:sz w:val="22"/>
          <w:szCs w:val="22"/>
        </w:rPr>
        <w:t>Prodávající</w:t>
      </w:r>
      <w:r w:rsidR="00D62734" w:rsidRPr="00454653">
        <w:rPr>
          <w:rFonts w:ascii="Arial" w:hAnsi="Arial" w:cs="Arial"/>
          <w:sz w:val="22"/>
          <w:szCs w:val="22"/>
        </w:rPr>
        <w:t>.</w:t>
      </w:r>
    </w:p>
    <w:p w14:paraId="29857569" w14:textId="4A77BD2C" w:rsidR="006F2373" w:rsidRPr="004B6BE0" w:rsidRDefault="004C44D8" w:rsidP="004C44D8">
      <w:pPr>
        <w:tabs>
          <w:tab w:val="left" w:pos="0"/>
        </w:tabs>
        <w:spacing w:before="240" w:after="240"/>
        <w:jc w:val="both"/>
        <w:rPr>
          <w:b/>
          <w:caps/>
          <w:sz w:val="32"/>
          <w:szCs w:val="32"/>
        </w:rPr>
      </w:pPr>
      <w:r>
        <w:rPr>
          <w:b/>
          <w:caps/>
          <w:sz w:val="32"/>
          <w:szCs w:val="32"/>
        </w:rPr>
        <w:t>8.</w:t>
      </w:r>
      <w:r w:rsidR="00D91501" w:rsidRPr="004B6BE0">
        <w:rPr>
          <w:b/>
          <w:caps/>
          <w:sz w:val="32"/>
          <w:szCs w:val="32"/>
        </w:rPr>
        <w:t xml:space="preserve"> </w:t>
      </w:r>
      <w:r w:rsidR="006F2373" w:rsidRPr="004B6BE0">
        <w:rPr>
          <w:b/>
          <w:caps/>
          <w:sz w:val="32"/>
          <w:szCs w:val="32"/>
        </w:rPr>
        <w:t>Záruční podmínky</w:t>
      </w:r>
    </w:p>
    <w:p w14:paraId="28EF9ACF" w14:textId="622F29DE" w:rsidR="006F2373" w:rsidRPr="004C44D8" w:rsidRDefault="006F2373" w:rsidP="00E34226">
      <w:pPr>
        <w:pStyle w:val="Odstavecseseznamem"/>
        <w:numPr>
          <w:ilvl w:val="1"/>
          <w:numId w:val="43"/>
        </w:numPr>
        <w:tabs>
          <w:tab w:val="left" w:pos="0"/>
        </w:tabs>
        <w:ind w:left="567" w:hanging="567"/>
        <w:jc w:val="both"/>
        <w:rPr>
          <w:rFonts w:ascii="Arial" w:hAnsi="Arial" w:cs="Arial"/>
          <w:sz w:val="22"/>
          <w:szCs w:val="22"/>
        </w:rPr>
      </w:pPr>
      <w:r w:rsidRPr="004C44D8">
        <w:rPr>
          <w:rFonts w:ascii="Arial" w:hAnsi="Arial" w:cs="Arial"/>
          <w:sz w:val="22"/>
          <w:szCs w:val="22"/>
        </w:rPr>
        <w:t xml:space="preserve">Záruční podmínky jsou platné při dodržení všech ustanovení pro provoz jednotlivých částí kompletu vyplývajících z návodů na obsluhu a záručních listů. </w:t>
      </w:r>
      <w:r w:rsidR="00D72713" w:rsidRPr="004C44D8">
        <w:rPr>
          <w:rFonts w:ascii="Arial" w:hAnsi="Arial" w:cs="Arial"/>
          <w:spacing w:val="-2"/>
          <w:sz w:val="22"/>
          <w:szCs w:val="22"/>
        </w:rPr>
        <w:t>Prodávající</w:t>
      </w:r>
      <w:r w:rsidRPr="004C44D8">
        <w:rPr>
          <w:rFonts w:ascii="Arial" w:hAnsi="Arial" w:cs="Arial"/>
          <w:spacing w:val="-2"/>
          <w:sz w:val="22"/>
          <w:szCs w:val="22"/>
        </w:rPr>
        <w:t xml:space="preserve"> se zavazuje nastoupit na opravu záruční vady </w:t>
      </w:r>
      <w:r w:rsidR="000A18D0" w:rsidRPr="004C44D8">
        <w:rPr>
          <w:rFonts w:ascii="Arial" w:hAnsi="Arial" w:cs="Arial"/>
          <w:spacing w:val="-2"/>
          <w:sz w:val="22"/>
          <w:szCs w:val="22"/>
        </w:rPr>
        <w:t xml:space="preserve">ve lhůtě nejpozději </w:t>
      </w:r>
      <w:r w:rsidRPr="004C44D8">
        <w:rPr>
          <w:rFonts w:ascii="Arial" w:hAnsi="Arial" w:cs="Arial"/>
          <w:spacing w:val="-2"/>
          <w:sz w:val="22"/>
          <w:szCs w:val="22"/>
        </w:rPr>
        <w:t xml:space="preserve">do 24 hodin </w:t>
      </w:r>
      <w:r w:rsidRPr="004C44D8">
        <w:rPr>
          <w:rFonts w:ascii="Arial" w:hAnsi="Arial" w:cs="Arial"/>
          <w:sz w:val="22"/>
          <w:szCs w:val="22"/>
        </w:rPr>
        <w:t xml:space="preserve">po </w:t>
      </w:r>
      <w:r w:rsidR="000A18D0" w:rsidRPr="004C44D8">
        <w:rPr>
          <w:rFonts w:ascii="Arial" w:hAnsi="Arial" w:cs="Arial"/>
          <w:sz w:val="22"/>
          <w:szCs w:val="22"/>
        </w:rPr>
        <w:t xml:space="preserve">písemném </w:t>
      </w:r>
      <w:r w:rsidRPr="004C44D8">
        <w:rPr>
          <w:rFonts w:ascii="Arial" w:hAnsi="Arial" w:cs="Arial"/>
          <w:sz w:val="22"/>
          <w:szCs w:val="22"/>
        </w:rPr>
        <w:t xml:space="preserve">oznámení </w:t>
      </w:r>
      <w:r w:rsidR="000A18D0" w:rsidRPr="004C44D8">
        <w:rPr>
          <w:rFonts w:ascii="Arial" w:hAnsi="Arial" w:cs="Arial"/>
          <w:sz w:val="22"/>
          <w:szCs w:val="22"/>
        </w:rPr>
        <w:t xml:space="preserve">záruční vady Kupujícím </w:t>
      </w:r>
      <w:r w:rsidRPr="004C44D8">
        <w:rPr>
          <w:rFonts w:ascii="Arial" w:hAnsi="Arial" w:cs="Arial"/>
          <w:spacing w:val="-2"/>
          <w:sz w:val="22"/>
          <w:szCs w:val="22"/>
        </w:rPr>
        <w:t>na</w:t>
      </w:r>
      <w:r w:rsidRPr="004C44D8">
        <w:rPr>
          <w:rFonts w:ascii="Arial" w:hAnsi="Arial" w:cs="Arial"/>
          <w:sz w:val="22"/>
          <w:szCs w:val="22"/>
        </w:rPr>
        <w:t> </w:t>
      </w:r>
      <w:r w:rsidR="000A18D0" w:rsidRPr="004C44D8">
        <w:rPr>
          <w:rFonts w:ascii="Arial" w:hAnsi="Arial" w:cs="Arial"/>
          <w:sz w:val="22"/>
          <w:szCs w:val="22"/>
        </w:rPr>
        <w:t xml:space="preserve">e-mailovou </w:t>
      </w:r>
      <w:r w:rsidRPr="004C44D8">
        <w:rPr>
          <w:rFonts w:ascii="Arial" w:hAnsi="Arial" w:cs="Arial"/>
          <w:sz w:val="22"/>
          <w:szCs w:val="22"/>
        </w:rPr>
        <w:t xml:space="preserve">adresu: </w:t>
      </w:r>
      <w:r w:rsidRPr="004C44D8">
        <w:rPr>
          <w:rFonts w:ascii="Arial" w:hAnsi="Arial" w:cs="Arial"/>
          <w:color w:val="FF0000"/>
          <w:sz w:val="22"/>
          <w:szCs w:val="22"/>
        </w:rPr>
        <w:t xml:space="preserve">doplní </w:t>
      </w:r>
      <w:r w:rsidR="00D72713" w:rsidRPr="004C44D8">
        <w:rPr>
          <w:rFonts w:ascii="Arial" w:hAnsi="Arial" w:cs="Arial"/>
          <w:color w:val="FF0000"/>
          <w:sz w:val="22"/>
          <w:szCs w:val="22"/>
        </w:rPr>
        <w:t>Prodávající</w:t>
      </w:r>
      <w:r w:rsidR="000A18D0" w:rsidRPr="004C44D8">
        <w:rPr>
          <w:rFonts w:ascii="Arial" w:hAnsi="Arial" w:cs="Arial"/>
          <w:sz w:val="22"/>
          <w:szCs w:val="22"/>
        </w:rPr>
        <w:t xml:space="preserve">. Kontaktní </w:t>
      </w:r>
      <w:r w:rsidRPr="004C44D8">
        <w:rPr>
          <w:rFonts w:ascii="Arial" w:hAnsi="Arial" w:cs="Arial"/>
          <w:sz w:val="22"/>
          <w:szCs w:val="22"/>
        </w:rPr>
        <w:t xml:space="preserve">osoba </w:t>
      </w:r>
      <w:r w:rsidR="000A18D0" w:rsidRPr="004C44D8">
        <w:rPr>
          <w:rFonts w:ascii="Arial" w:hAnsi="Arial" w:cs="Arial"/>
          <w:sz w:val="22"/>
          <w:szCs w:val="22"/>
        </w:rPr>
        <w:t xml:space="preserve">k vyřizování záruční vady za </w:t>
      </w:r>
      <w:r w:rsidR="00D72713" w:rsidRPr="004C44D8">
        <w:rPr>
          <w:rFonts w:ascii="Arial" w:hAnsi="Arial" w:cs="Arial"/>
          <w:sz w:val="22"/>
          <w:szCs w:val="22"/>
        </w:rPr>
        <w:t>Prodávající</w:t>
      </w:r>
      <w:r w:rsidR="000A18D0" w:rsidRPr="004C44D8">
        <w:rPr>
          <w:rFonts w:ascii="Arial" w:hAnsi="Arial" w:cs="Arial"/>
          <w:sz w:val="22"/>
          <w:szCs w:val="22"/>
        </w:rPr>
        <w:t xml:space="preserve">ho je </w:t>
      </w:r>
      <w:r w:rsidRPr="004C44D8">
        <w:rPr>
          <w:rFonts w:ascii="Arial" w:hAnsi="Arial" w:cs="Arial"/>
          <w:color w:val="FF0000"/>
          <w:sz w:val="22"/>
          <w:szCs w:val="22"/>
        </w:rPr>
        <w:t xml:space="preserve">doplní </w:t>
      </w:r>
      <w:r w:rsidR="00D72713" w:rsidRPr="004C44D8">
        <w:rPr>
          <w:rFonts w:ascii="Arial" w:hAnsi="Arial" w:cs="Arial"/>
          <w:color w:val="FF0000"/>
          <w:sz w:val="22"/>
          <w:szCs w:val="22"/>
        </w:rPr>
        <w:t>Prodávající</w:t>
      </w:r>
      <w:r w:rsidRPr="004C44D8">
        <w:rPr>
          <w:rFonts w:ascii="Arial" w:hAnsi="Arial" w:cs="Arial"/>
          <w:sz w:val="22"/>
          <w:szCs w:val="22"/>
        </w:rPr>
        <w:t xml:space="preserve">, tel.: </w:t>
      </w:r>
      <w:r w:rsidRPr="004C44D8">
        <w:rPr>
          <w:rFonts w:ascii="Arial" w:hAnsi="Arial" w:cs="Arial"/>
          <w:color w:val="FF0000"/>
          <w:sz w:val="22"/>
          <w:szCs w:val="22"/>
        </w:rPr>
        <w:t xml:space="preserve">doplní </w:t>
      </w:r>
      <w:r w:rsidR="00D72713" w:rsidRPr="004C44D8">
        <w:rPr>
          <w:rFonts w:ascii="Arial" w:hAnsi="Arial" w:cs="Arial"/>
          <w:color w:val="FF0000"/>
          <w:sz w:val="22"/>
          <w:szCs w:val="22"/>
        </w:rPr>
        <w:t>Prodávající</w:t>
      </w:r>
      <w:r w:rsidRPr="004C44D8">
        <w:rPr>
          <w:rFonts w:ascii="Arial" w:hAnsi="Arial" w:cs="Arial"/>
          <w:sz w:val="22"/>
          <w:szCs w:val="22"/>
        </w:rPr>
        <w:t xml:space="preserve">, mob. tel.: </w:t>
      </w:r>
      <w:r w:rsidRPr="004C44D8">
        <w:rPr>
          <w:rFonts w:ascii="Arial" w:hAnsi="Arial" w:cs="Arial"/>
          <w:color w:val="FF0000"/>
          <w:sz w:val="22"/>
          <w:szCs w:val="22"/>
        </w:rPr>
        <w:t xml:space="preserve">doplní </w:t>
      </w:r>
      <w:r w:rsidR="00D72713" w:rsidRPr="004C44D8">
        <w:rPr>
          <w:rFonts w:ascii="Arial" w:hAnsi="Arial" w:cs="Arial"/>
          <w:color w:val="FF0000"/>
          <w:sz w:val="22"/>
          <w:szCs w:val="22"/>
        </w:rPr>
        <w:t>Prodávající</w:t>
      </w:r>
      <w:r w:rsidRPr="004C44D8">
        <w:rPr>
          <w:rFonts w:ascii="Arial" w:hAnsi="Arial" w:cs="Arial"/>
          <w:sz w:val="22"/>
          <w:szCs w:val="22"/>
        </w:rPr>
        <w:t>, e-mail:</w:t>
      </w:r>
      <w:r w:rsidRPr="004C44D8">
        <w:rPr>
          <w:rFonts w:ascii="Arial" w:hAnsi="Arial" w:cs="Arial"/>
          <w:color w:val="FF0000"/>
          <w:sz w:val="22"/>
          <w:szCs w:val="22"/>
        </w:rPr>
        <w:t xml:space="preserve"> doplní </w:t>
      </w:r>
      <w:r w:rsidR="00D72713" w:rsidRPr="004C44D8">
        <w:rPr>
          <w:rFonts w:ascii="Arial" w:hAnsi="Arial" w:cs="Arial"/>
          <w:color w:val="FF0000"/>
          <w:sz w:val="22"/>
          <w:szCs w:val="22"/>
        </w:rPr>
        <w:t>Prodávající</w:t>
      </w:r>
      <w:r w:rsidRPr="004C44D8">
        <w:rPr>
          <w:rFonts w:ascii="Arial" w:hAnsi="Arial" w:cs="Arial"/>
          <w:color w:val="000000"/>
          <w:sz w:val="22"/>
          <w:szCs w:val="22"/>
        </w:rPr>
        <w:t>.</w:t>
      </w:r>
      <w:r w:rsidR="000A18D0" w:rsidRPr="004C44D8">
        <w:rPr>
          <w:rFonts w:ascii="Arial" w:hAnsi="Arial" w:cs="Arial"/>
          <w:color w:val="000000"/>
          <w:sz w:val="22"/>
          <w:szCs w:val="22"/>
        </w:rPr>
        <w:t xml:space="preserve"> </w:t>
      </w:r>
      <w:r w:rsidR="000A18D0" w:rsidRPr="004C44D8">
        <w:rPr>
          <w:rFonts w:ascii="Arial" w:hAnsi="Arial" w:cs="Arial"/>
          <w:sz w:val="22"/>
          <w:szCs w:val="22"/>
        </w:rPr>
        <w:t>Odeslání</w:t>
      </w:r>
      <w:r w:rsidR="00324FDF" w:rsidRPr="004C44D8">
        <w:rPr>
          <w:rFonts w:ascii="Arial" w:hAnsi="Arial" w:cs="Arial"/>
          <w:sz w:val="22"/>
          <w:szCs w:val="22"/>
        </w:rPr>
        <w:t>m</w:t>
      </w:r>
      <w:r w:rsidR="000A18D0" w:rsidRPr="004C44D8">
        <w:rPr>
          <w:rFonts w:ascii="Arial" w:hAnsi="Arial" w:cs="Arial"/>
          <w:sz w:val="22"/>
          <w:szCs w:val="22"/>
        </w:rPr>
        <w:t xml:space="preserve"> oznámení Kupujícím na emailovou adresu </w:t>
      </w:r>
      <w:r w:rsidR="00D72713" w:rsidRPr="004C44D8">
        <w:rPr>
          <w:rFonts w:ascii="Arial" w:hAnsi="Arial" w:cs="Arial"/>
          <w:sz w:val="22"/>
          <w:szCs w:val="22"/>
        </w:rPr>
        <w:t>Prodávající</w:t>
      </w:r>
      <w:r w:rsidR="000A18D0" w:rsidRPr="004C44D8">
        <w:rPr>
          <w:rFonts w:ascii="Arial" w:hAnsi="Arial" w:cs="Arial"/>
          <w:sz w:val="22"/>
          <w:szCs w:val="22"/>
        </w:rPr>
        <w:t xml:space="preserve">ho uvedenou v tomto odstavci pro </w:t>
      </w:r>
      <w:r w:rsidR="000A18D0" w:rsidRPr="004C44D8">
        <w:rPr>
          <w:rFonts w:ascii="Arial" w:hAnsi="Arial" w:cs="Arial"/>
          <w:sz w:val="22"/>
          <w:szCs w:val="22"/>
        </w:rPr>
        <w:lastRenderedPageBreak/>
        <w:t xml:space="preserve">oznámení záruční vady se má za to, že uplatnění záruční vady bylo odesláno a doručeno. </w:t>
      </w:r>
    </w:p>
    <w:p w14:paraId="022E6408" w14:textId="39A27912" w:rsidR="007141DE" w:rsidRPr="004C44D8" w:rsidRDefault="007141DE" w:rsidP="00E34226">
      <w:pPr>
        <w:pStyle w:val="Odstavecseseznamem"/>
        <w:numPr>
          <w:ilvl w:val="1"/>
          <w:numId w:val="43"/>
        </w:numPr>
        <w:tabs>
          <w:tab w:val="left" w:pos="142"/>
        </w:tabs>
        <w:spacing w:before="120" w:after="120"/>
        <w:ind w:left="567" w:hanging="567"/>
        <w:jc w:val="both"/>
        <w:rPr>
          <w:rFonts w:ascii="Arial" w:hAnsi="Arial" w:cs="Arial"/>
          <w:sz w:val="22"/>
          <w:szCs w:val="22"/>
        </w:rPr>
      </w:pPr>
      <w:r w:rsidRPr="004C44D8">
        <w:rPr>
          <w:rFonts w:ascii="Arial" w:hAnsi="Arial" w:cs="Arial"/>
          <w:sz w:val="22"/>
          <w:szCs w:val="22"/>
        </w:rPr>
        <w:t xml:space="preserve">Případnou změnu kontaktních údajů pro nahlášení záruční vady je povinen </w:t>
      </w:r>
      <w:r w:rsidR="00D72713" w:rsidRPr="004C44D8">
        <w:rPr>
          <w:rFonts w:ascii="Arial" w:hAnsi="Arial" w:cs="Arial"/>
          <w:sz w:val="22"/>
          <w:szCs w:val="22"/>
        </w:rPr>
        <w:t>Prodávající</w:t>
      </w:r>
      <w:r w:rsidRPr="004C44D8">
        <w:rPr>
          <w:rFonts w:ascii="Arial" w:hAnsi="Arial" w:cs="Arial"/>
          <w:sz w:val="22"/>
          <w:szCs w:val="22"/>
        </w:rPr>
        <w:t xml:space="preserve"> nahlásit neprodleně Kupujícímu. Porušení ustanovení tohoto odstavce jde k tíži </w:t>
      </w:r>
      <w:r w:rsidR="00D72713" w:rsidRPr="004C44D8">
        <w:rPr>
          <w:rFonts w:ascii="Arial" w:hAnsi="Arial" w:cs="Arial"/>
          <w:sz w:val="22"/>
          <w:szCs w:val="22"/>
        </w:rPr>
        <w:t>Prodávající</w:t>
      </w:r>
      <w:r w:rsidRPr="004C44D8">
        <w:rPr>
          <w:rFonts w:ascii="Arial" w:hAnsi="Arial" w:cs="Arial"/>
          <w:sz w:val="22"/>
          <w:szCs w:val="22"/>
        </w:rPr>
        <w:t xml:space="preserve">ho. </w:t>
      </w:r>
    </w:p>
    <w:p w14:paraId="3748438E" w14:textId="0ECC07B8" w:rsidR="00044B86" w:rsidRPr="00840A0B" w:rsidRDefault="00362B70" w:rsidP="00E34226">
      <w:pPr>
        <w:numPr>
          <w:ilvl w:val="1"/>
          <w:numId w:val="43"/>
        </w:numPr>
        <w:tabs>
          <w:tab w:val="left" w:pos="0"/>
        </w:tabs>
        <w:spacing w:before="120" w:after="120"/>
        <w:ind w:left="567" w:hanging="567"/>
        <w:jc w:val="both"/>
        <w:rPr>
          <w:rFonts w:ascii="Arial" w:hAnsi="Arial" w:cs="Arial"/>
          <w:bCs/>
          <w:sz w:val="22"/>
          <w:szCs w:val="22"/>
        </w:rPr>
      </w:pPr>
      <w:r w:rsidRPr="00FA3485">
        <w:rPr>
          <w:rFonts w:ascii="Arial" w:hAnsi="Arial" w:cs="Arial"/>
          <w:bCs/>
          <w:sz w:val="22"/>
          <w:szCs w:val="22"/>
        </w:rPr>
        <w:t>Lhůty a ceny záručních servisních prohlídek</w:t>
      </w:r>
      <w:r w:rsidR="00840A0B">
        <w:rPr>
          <w:rFonts w:ascii="Arial" w:hAnsi="Arial" w:cs="Arial"/>
          <w:bCs/>
          <w:sz w:val="22"/>
          <w:szCs w:val="22"/>
        </w:rPr>
        <w:t xml:space="preserve"> </w:t>
      </w:r>
      <w:r w:rsidR="00F32D3B" w:rsidRPr="00840A0B">
        <w:rPr>
          <w:rFonts w:ascii="Arial" w:hAnsi="Arial" w:cs="Arial"/>
          <w:bCs/>
          <w:sz w:val="22"/>
          <w:szCs w:val="22"/>
        </w:rPr>
        <w:t xml:space="preserve">zahrnují </w:t>
      </w:r>
      <w:r w:rsidR="00A23A65" w:rsidRPr="00840A0B">
        <w:rPr>
          <w:rFonts w:ascii="Arial" w:hAnsi="Arial" w:cs="Arial"/>
          <w:bCs/>
          <w:sz w:val="22"/>
          <w:szCs w:val="22"/>
        </w:rPr>
        <w:t xml:space="preserve">záruční </w:t>
      </w:r>
      <w:r w:rsidR="00F32D3B" w:rsidRPr="00840A0B">
        <w:rPr>
          <w:rFonts w:ascii="Arial" w:hAnsi="Arial" w:cs="Arial"/>
          <w:bCs/>
          <w:sz w:val="22"/>
          <w:szCs w:val="22"/>
        </w:rPr>
        <w:t>servis předepsaný výrobcem</w:t>
      </w:r>
      <w:r w:rsidR="0046632E" w:rsidRPr="00840A0B">
        <w:rPr>
          <w:rFonts w:ascii="Arial" w:hAnsi="Arial" w:cs="Arial"/>
          <w:bCs/>
          <w:sz w:val="22"/>
          <w:szCs w:val="22"/>
        </w:rPr>
        <w:t xml:space="preserve"> a poskytovaný </w:t>
      </w:r>
      <w:r w:rsidR="00930AAF" w:rsidRPr="00840A0B">
        <w:rPr>
          <w:rFonts w:ascii="Arial" w:hAnsi="Arial" w:cs="Arial"/>
          <w:bCs/>
          <w:sz w:val="22"/>
          <w:szCs w:val="22"/>
        </w:rPr>
        <w:t>P</w:t>
      </w:r>
      <w:r w:rsidR="0046632E" w:rsidRPr="00840A0B">
        <w:rPr>
          <w:rFonts w:ascii="Arial" w:hAnsi="Arial" w:cs="Arial"/>
          <w:bCs/>
          <w:sz w:val="22"/>
          <w:szCs w:val="22"/>
        </w:rPr>
        <w:t>rodávajícím</w:t>
      </w:r>
      <w:r w:rsidR="00A23A65" w:rsidRPr="00840A0B">
        <w:rPr>
          <w:rFonts w:ascii="Arial" w:hAnsi="Arial" w:cs="Arial"/>
          <w:bCs/>
          <w:sz w:val="22"/>
          <w:szCs w:val="22"/>
        </w:rPr>
        <w:t>.</w:t>
      </w:r>
      <w:r w:rsidR="007E4A33" w:rsidRPr="00840A0B">
        <w:rPr>
          <w:rFonts w:ascii="Arial" w:hAnsi="Arial" w:cs="Arial"/>
          <w:bCs/>
          <w:sz w:val="22"/>
          <w:szCs w:val="22"/>
        </w:rPr>
        <w:t xml:space="preserve"> Prodávajícím uvedená č</w:t>
      </w:r>
      <w:r w:rsidR="00044B86" w:rsidRPr="00840A0B">
        <w:rPr>
          <w:rFonts w:ascii="Arial" w:hAnsi="Arial" w:cs="Arial"/>
          <w:bCs/>
          <w:sz w:val="22"/>
          <w:szCs w:val="22"/>
        </w:rPr>
        <w:t xml:space="preserve">etnost a náklady </w:t>
      </w:r>
      <w:r w:rsidR="00A23A65" w:rsidRPr="00840A0B">
        <w:rPr>
          <w:rFonts w:ascii="Arial" w:hAnsi="Arial" w:cs="Arial"/>
          <w:bCs/>
          <w:sz w:val="22"/>
          <w:szCs w:val="22"/>
        </w:rPr>
        <w:t>záruční</w:t>
      </w:r>
      <w:r w:rsidR="00044B86" w:rsidRPr="00840A0B">
        <w:rPr>
          <w:rFonts w:ascii="Arial" w:hAnsi="Arial" w:cs="Arial"/>
          <w:bCs/>
          <w:sz w:val="22"/>
          <w:szCs w:val="22"/>
        </w:rPr>
        <w:t>ch</w:t>
      </w:r>
      <w:r w:rsidR="00A23A65" w:rsidRPr="00840A0B">
        <w:rPr>
          <w:rFonts w:ascii="Arial" w:hAnsi="Arial" w:cs="Arial"/>
          <w:bCs/>
          <w:sz w:val="22"/>
          <w:szCs w:val="22"/>
        </w:rPr>
        <w:t xml:space="preserve"> prohlíd</w:t>
      </w:r>
      <w:r w:rsidR="00044B86" w:rsidRPr="00840A0B">
        <w:rPr>
          <w:rFonts w:ascii="Arial" w:hAnsi="Arial" w:cs="Arial"/>
          <w:bCs/>
          <w:sz w:val="22"/>
          <w:szCs w:val="22"/>
        </w:rPr>
        <w:t>e</w:t>
      </w:r>
      <w:r w:rsidR="00A23A65" w:rsidRPr="00840A0B">
        <w:rPr>
          <w:rFonts w:ascii="Arial" w:hAnsi="Arial" w:cs="Arial"/>
          <w:bCs/>
          <w:sz w:val="22"/>
          <w:szCs w:val="22"/>
        </w:rPr>
        <w:t>k zahrnuj</w:t>
      </w:r>
      <w:r w:rsidR="00044B86" w:rsidRPr="00840A0B">
        <w:rPr>
          <w:rFonts w:ascii="Arial" w:hAnsi="Arial" w:cs="Arial"/>
          <w:bCs/>
          <w:sz w:val="22"/>
          <w:szCs w:val="22"/>
        </w:rPr>
        <w:t>í</w:t>
      </w:r>
      <w:r w:rsidR="00A23A65" w:rsidRPr="00840A0B">
        <w:rPr>
          <w:rFonts w:ascii="Arial" w:hAnsi="Arial" w:cs="Arial"/>
          <w:bCs/>
          <w:sz w:val="22"/>
          <w:szCs w:val="22"/>
        </w:rPr>
        <w:t xml:space="preserve"> veškeré náklady spojené</w:t>
      </w:r>
      <w:r w:rsidR="00044B86" w:rsidRPr="00840A0B">
        <w:rPr>
          <w:rFonts w:ascii="Arial" w:hAnsi="Arial" w:cs="Arial"/>
          <w:bCs/>
          <w:sz w:val="22"/>
          <w:szCs w:val="22"/>
        </w:rPr>
        <w:t xml:space="preserve"> </w:t>
      </w:r>
      <w:r w:rsidR="00A23A65" w:rsidRPr="00840A0B">
        <w:rPr>
          <w:rFonts w:ascii="Arial" w:hAnsi="Arial" w:cs="Arial"/>
          <w:bCs/>
          <w:sz w:val="22"/>
          <w:szCs w:val="22"/>
        </w:rPr>
        <w:t>s</w:t>
      </w:r>
      <w:r w:rsidR="00044B86" w:rsidRPr="00840A0B">
        <w:rPr>
          <w:rFonts w:ascii="Arial" w:hAnsi="Arial" w:cs="Arial"/>
          <w:bCs/>
          <w:sz w:val="22"/>
          <w:szCs w:val="22"/>
        </w:rPr>
        <w:t> </w:t>
      </w:r>
      <w:r w:rsidR="00A23A65" w:rsidRPr="00840A0B">
        <w:rPr>
          <w:rFonts w:ascii="Arial" w:hAnsi="Arial" w:cs="Arial"/>
          <w:bCs/>
          <w:sz w:val="22"/>
          <w:szCs w:val="22"/>
        </w:rPr>
        <w:t>výrobcem předepsan</w:t>
      </w:r>
      <w:r w:rsidR="00044B86" w:rsidRPr="00840A0B">
        <w:rPr>
          <w:rFonts w:ascii="Arial" w:hAnsi="Arial" w:cs="Arial"/>
          <w:bCs/>
          <w:sz w:val="22"/>
          <w:szCs w:val="22"/>
        </w:rPr>
        <w:t>ými</w:t>
      </w:r>
      <w:r w:rsidR="00A23A65" w:rsidRPr="00840A0B">
        <w:rPr>
          <w:rFonts w:ascii="Arial" w:hAnsi="Arial" w:cs="Arial"/>
          <w:bCs/>
          <w:sz w:val="22"/>
          <w:szCs w:val="22"/>
        </w:rPr>
        <w:t xml:space="preserve"> </w:t>
      </w:r>
      <w:r w:rsidR="00115AA4" w:rsidRPr="00840A0B">
        <w:rPr>
          <w:rFonts w:ascii="Arial" w:hAnsi="Arial" w:cs="Arial"/>
          <w:bCs/>
          <w:sz w:val="22"/>
          <w:szCs w:val="22"/>
        </w:rPr>
        <w:t xml:space="preserve"> </w:t>
      </w:r>
      <w:r w:rsidR="00A23A65" w:rsidRPr="00840A0B">
        <w:rPr>
          <w:rFonts w:ascii="Arial" w:hAnsi="Arial" w:cs="Arial"/>
          <w:bCs/>
          <w:sz w:val="22"/>
          <w:szCs w:val="22"/>
        </w:rPr>
        <w:t>záruční</w:t>
      </w:r>
      <w:r w:rsidR="00044B86" w:rsidRPr="00840A0B">
        <w:rPr>
          <w:rFonts w:ascii="Arial" w:hAnsi="Arial" w:cs="Arial"/>
          <w:bCs/>
          <w:sz w:val="22"/>
          <w:szCs w:val="22"/>
        </w:rPr>
        <w:t>mi</w:t>
      </w:r>
      <w:r w:rsidR="00A23A65" w:rsidRPr="00840A0B">
        <w:rPr>
          <w:rFonts w:ascii="Arial" w:hAnsi="Arial" w:cs="Arial"/>
          <w:bCs/>
          <w:sz w:val="22"/>
          <w:szCs w:val="22"/>
        </w:rPr>
        <w:t xml:space="preserve"> servisní</w:t>
      </w:r>
      <w:r w:rsidR="00044B86" w:rsidRPr="00840A0B">
        <w:rPr>
          <w:rFonts w:ascii="Arial" w:hAnsi="Arial" w:cs="Arial"/>
          <w:bCs/>
          <w:sz w:val="22"/>
          <w:szCs w:val="22"/>
        </w:rPr>
        <w:t>mi</w:t>
      </w:r>
      <w:r w:rsidR="00A23A65" w:rsidRPr="00840A0B">
        <w:rPr>
          <w:rFonts w:ascii="Arial" w:hAnsi="Arial" w:cs="Arial"/>
          <w:bCs/>
          <w:sz w:val="22"/>
          <w:szCs w:val="22"/>
        </w:rPr>
        <w:t xml:space="preserve"> prohlídk</w:t>
      </w:r>
      <w:r w:rsidR="00044B86" w:rsidRPr="00840A0B">
        <w:rPr>
          <w:rFonts w:ascii="Arial" w:hAnsi="Arial" w:cs="Arial"/>
          <w:bCs/>
          <w:sz w:val="22"/>
          <w:szCs w:val="22"/>
        </w:rPr>
        <w:t>ami</w:t>
      </w:r>
      <w:r w:rsidR="00A23A65" w:rsidRPr="00840A0B">
        <w:rPr>
          <w:rFonts w:ascii="Arial" w:hAnsi="Arial" w:cs="Arial"/>
          <w:bCs/>
          <w:sz w:val="22"/>
          <w:szCs w:val="22"/>
        </w:rPr>
        <w:t xml:space="preserve"> po dobu trvání záruky dle</w:t>
      </w:r>
      <w:r w:rsidR="00930AAF" w:rsidRPr="00840A0B">
        <w:rPr>
          <w:rFonts w:ascii="Arial" w:hAnsi="Arial" w:cs="Arial"/>
          <w:bCs/>
          <w:sz w:val="22"/>
          <w:szCs w:val="22"/>
        </w:rPr>
        <w:t xml:space="preserve"> čl.7</w:t>
      </w:r>
      <w:r w:rsidR="00930AAF" w:rsidRPr="00970B74">
        <w:rPr>
          <w:rFonts w:ascii="Arial" w:hAnsi="Arial" w:cs="Arial"/>
          <w:bCs/>
          <w:sz w:val="22"/>
          <w:szCs w:val="22"/>
        </w:rPr>
        <w:t>,</w:t>
      </w:r>
      <w:r w:rsidR="00A23A65" w:rsidRPr="00970B74">
        <w:rPr>
          <w:rFonts w:ascii="Arial" w:hAnsi="Arial" w:cs="Arial"/>
          <w:bCs/>
          <w:sz w:val="22"/>
          <w:szCs w:val="22"/>
        </w:rPr>
        <w:t xml:space="preserve"> odst. 7.5</w:t>
      </w:r>
      <w:r w:rsidR="00A23A65" w:rsidRPr="00840A0B">
        <w:rPr>
          <w:rFonts w:ascii="Arial" w:hAnsi="Arial" w:cs="Arial"/>
          <w:bCs/>
          <w:sz w:val="22"/>
          <w:szCs w:val="22"/>
        </w:rPr>
        <w:t xml:space="preserve"> Smlouvy </w:t>
      </w:r>
      <w:r w:rsidR="00044B86" w:rsidRPr="00840A0B">
        <w:rPr>
          <w:rFonts w:ascii="Arial" w:hAnsi="Arial" w:cs="Arial"/>
          <w:bCs/>
          <w:sz w:val="22"/>
          <w:szCs w:val="22"/>
        </w:rPr>
        <w:t>jako jsou</w:t>
      </w:r>
      <w:r w:rsidR="00115AA4" w:rsidRPr="00840A0B">
        <w:rPr>
          <w:rFonts w:ascii="Arial" w:hAnsi="Arial" w:cs="Arial"/>
          <w:bCs/>
          <w:sz w:val="22"/>
          <w:szCs w:val="22"/>
        </w:rPr>
        <w:t xml:space="preserve"> v</w:t>
      </w:r>
      <w:r w:rsidR="00A23A65" w:rsidRPr="00840A0B">
        <w:rPr>
          <w:rFonts w:ascii="Arial" w:hAnsi="Arial" w:cs="Arial"/>
          <w:bCs/>
          <w:sz w:val="22"/>
          <w:szCs w:val="22"/>
        </w:rPr>
        <w:t> náklad</w:t>
      </w:r>
      <w:r w:rsidR="00044B86" w:rsidRPr="00840A0B">
        <w:rPr>
          <w:rFonts w:ascii="Arial" w:hAnsi="Arial" w:cs="Arial"/>
          <w:bCs/>
          <w:sz w:val="22"/>
          <w:szCs w:val="22"/>
        </w:rPr>
        <w:t>y</w:t>
      </w:r>
      <w:r w:rsidR="00A23A65" w:rsidRPr="00840A0B">
        <w:rPr>
          <w:rFonts w:ascii="Arial" w:hAnsi="Arial" w:cs="Arial"/>
          <w:bCs/>
          <w:sz w:val="22"/>
          <w:szCs w:val="22"/>
        </w:rPr>
        <w:t xml:space="preserve"> na dopravu servisu na místo servisní prohlídky (místo předání a převzetí Předmětu smlouvy) a zpět, </w:t>
      </w:r>
      <w:r w:rsidR="00115AA4" w:rsidRPr="00840A0B">
        <w:rPr>
          <w:rFonts w:ascii="Arial" w:hAnsi="Arial" w:cs="Arial"/>
          <w:bCs/>
          <w:sz w:val="22"/>
          <w:szCs w:val="22"/>
        </w:rPr>
        <w:t>normohodin</w:t>
      </w:r>
      <w:r w:rsidR="00044B86" w:rsidRPr="00840A0B">
        <w:rPr>
          <w:rFonts w:ascii="Arial" w:hAnsi="Arial" w:cs="Arial"/>
          <w:bCs/>
          <w:sz w:val="22"/>
          <w:szCs w:val="22"/>
        </w:rPr>
        <w:t>y</w:t>
      </w:r>
      <w:r w:rsidR="00115AA4" w:rsidRPr="00840A0B">
        <w:rPr>
          <w:rFonts w:ascii="Arial" w:hAnsi="Arial" w:cs="Arial"/>
          <w:bCs/>
          <w:sz w:val="22"/>
          <w:szCs w:val="22"/>
        </w:rPr>
        <w:t xml:space="preserve"> servisní</w:t>
      </w:r>
      <w:r w:rsidR="00044B86" w:rsidRPr="00840A0B">
        <w:rPr>
          <w:rFonts w:ascii="Arial" w:hAnsi="Arial" w:cs="Arial"/>
          <w:bCs/>
          <w:sz w:val="22"/>
          <w:szCs w:val="22"/>
        </w:rPr>
        <w:t>ch</w:t>
      </w:r>
      <w:r w:rsidR="00115AA4" w:rsidRPr="00840A0B">
        <w:rPr>
          <w:rFonts w:ascii="Arial" w:hAnsi="Arial" w:cs="Arial"/>
          <w:bCs/>
          <w:sz w:val="22"/>
          <w:szCs w:val="22"/>
        </w:rPr>
        <w:t xml:space="preserve"> </w:t>
      </w:r>
      <w:r w:rsidR="00044B86" w:rsidRPr="00840A0B">
        <w:rPr>
          <w:rFonts w:ascii="Arial" w:hAnsi="Arial" w:cs="Arial"/>
          <w:bCs/>
          <w:sz w:val="22"/>
          <w:szCs w:val="22"/>
        </w:rPr>
        <w:t>prací</w:t>
      </w:r>
      <w:r w:rsidR="00F32D3B" w:rsidRPr="00840A0B">
        <w:rPr>
          <w:rFonts w:ascii="Arial" w:hAnsi="Arial" w:cs="Arial"/>
          <w:bCs/>
          <w:sz w:val="22"/>
          <w:szCs w:val="22"/>
        </w:rPr>
        <w:t xml:space="preserve"> </w:t>
      </w:r>
      <w:r w:rsidR="00115AA4" w:rsidRPr="00840A0B">
        <w:rPr>
          <w:rFonts w:ascii="Arial" w:hAnsi="Arial" w:cs="Arial"/>
          <w:bCs/>
          <w:sz w:val="22"/>
          <w:szCs w:val="22"/>
        </w:rPr>
        <w:t>spojen</w:t>
      </w:r>
      <w:r w:rsidR="00044B86" w:rsidRPr="00840A0B">
        <w:rPr>
          <w:rFonts w:ascii="Arial" w:hAnsi="Arial" w:cs="Arial"/>
          <w:bCs/>
          <w:sz w:val="22"/>
          <w:szCs w:val="22"/>
        </w:rPr>
        <w:t>ých</w:t>
      </w:r>
      <w:r w:rsidR="00115AA4" w:rsidRPr="00840A0B">
        <w:rPr>
          <w:rFonts w:ascii="Arial" w:hAnsi="Arial" w:cs="Arial"/>
          <w:bCs/>
          <w:sz w:val="22"/>
          <w:szCs w:val="22"/>
        </w:rPr>
        <w:t xml:space="preserve"> s provedením servisní prohlídky</w:t>
      </w:r>
      <w:r w:rsidR="00A23A65" w:rsidRPr="00840A0B">
        <w:rPr>
          <w:rFonts w:ascii="Arial" w:hAnsi="Arial" w:cs="Arial"/>
          <w:bCs/>
          <w:sz w:val="22"/>
          <w:szCs w:val="22"/>
        </w:rPr>
        <w:t xml:space="preserve"> </w:t>
      </w:r>
      <w:r w:rsidR="00DD70D3" w:rsidRPr="00840A0B">
        <w:rPr>
          <w:rFonts w:ascii="Arial" w:hAnsi="Arial" w:cs="Arial"/>
          <w:bCs/>
          <w:sz w:val="22"/>
          <w:szCs w:val="22"/>
        </w:rPr>
        <w:t xml:space="preserve">včetně </w:t>
      </w:r>
      <w:r w:rsidR="00A23A65" w:rsidRPr="00840A0B">
        <w:rPr>
          <w:rFonts w:ascii="Arial" w:hAnsi="Arial" w:cs="Arial"/>
          <w:bCs/>
          <w:sz w:val="22"/>
          <w:szCs w:val="22"/>
        </w:rPr>
        <w:t xml:space="preserve">všech materiálních nákladů jako jsou </w:t>
      </w:r>
      <w:r w:rsidR="00DD70D3" w:rsidRPr="00840A0B">
        <w:rPr>
          <w:rFonts w:ascii="Arial" w:hAnsi="Arial" w:cs="Arial"/>
          <w:bCs/>
          <w:sz w:val="22"/>
          <w:szCs w:val="22"/>
        </w:rPr>
        <w:t>výměn</w:t>
      </w:r>
      <w:r w:rsidR="00044B86" w:rsidRPr="00840A0B">
        <w:rPr>
          <w:rFonts w:ascii="Arial" w:hAnsi="Arial" w:cs="Arial"/>
          <w:bCs/>
          <w:sz w:val="22"/>
          <w:szCs w:val="22"/>
        </w:rPr>
        <w:t>y</w:t>
      </w:r>
      <w:r w:rsidR="00DD70D3" w:rsidRPr="00840A0B">
        <w:rPr>
          <w:rFonts w:ascii="Arial" w:hAnsi="Arial" w:cs="Arial"/>
          <w:bCs/>
          <w:sz w:val="22"/>
          <w:szCs w:val="22"/>
        </w:rPr>
        <w:t xml:space="preserve"> olejových náplní</w:t>
      </w:r>
      <w:r w:rsidR="00A23A65" w:rsidRPr="00840A0B">
        <w:rPr>
          <w:rFonts w:ascii="Arial" w:hAnsi="Arial" w:cs="Arial"/>
          <w:bCs/>
          <w:sz w:val="22"/>
          <w:szCs w:val="22"/>
        </w:rPr>
        <w:t>, filtrů a drobného materiálu a nákladů na ně</w:t>
      </w:r>
      <w:r w:rsidR="00044B86" w:rsidRPr="00840A0B">
        <w:rPr>
          <w:rFonts w:ascii="Arial" w:hAnsi="Arial" w:cs="Arial"/>
          <w:bCs/>
          <w:sz w:val="22"/>
          <w:szCs w:val="22"/>
        </w:rPr>
        <w:t>,</w:t>
      </w:r>
      <w:r w:rsidR="00A23A65" w:rsidRPr="00840A0B">
        <w:rPr>
          <w:rFonts w:ascii="Arial" w:hAnsi="Arial" w:cs="Arial"/>
          <w:bCs/>
          <w:sz w:val="22"/>
          <w:szCs w:val="22"/>
        </w:rPr>
        <w:t xml:space="preserve"> </w:t>
      </w:r>
      <w:r w:rsidR="00044B86" w:rsidRPr="00840A0B">
        <w:rPr>
          <w:rFonts w:ascii="Arial" w:hAnsi="Arial" w:cs="Arial"/>
          <w:bCs/>
          <w:sz w:val="22"/>
          <w:szCs w:val="22"/>
        </w:rPr>
        <w:t>vše</w:t>
      </w:r>
      <w:r w:rsidR="00115AA4" w:rsidRPr="00840A0B">
        <w:rPr>
          <w:rFonts w:ascii="Arial" w:hAnsi="Arial" w:cs="Arial"/>
          <w:bCs/>
          <w:sz w:val="22"/>
          <w:szCs w:val="22"/>
        </w:rPr>
        <w:t xml:space="preserve"> </w:t>
      </w:r>
      <w:r w:rsidR="00F32D3B" w:rsidRPr="00840A0B">
        <w:rPr>
          <w:rFonts w:ascii="Arial" w:hAnsi="Arial" w:cs="Arial"/>
          <w:bCs/>
          <w:sz w:val="22"/>
          <w:szCs w:val="22"/>
        </w:rPr>
        <w:t xml:space="preserve">spojené s úkony v rámci </w:t>
      </w:r>
      <w:r w:rsidR="00044B86" w:rsidRPr="00840A0B">
        <w:rPr>
          <w:rFonts w:ascii="Arial" w:hAnsi="Arial" w:cs="Arial"/>
          <w:bCs/>
          <w:sz w:val="22"/>
          <w:szCs w:val="22"/>
        </w:rPr>
        <w:t xml:space="preserve">záručních </w:t>
      </w:r>
      <w:r w:rsidR="00F32D3B" w:rsidRPr="00840A0B">
        <w:rPr>
          <w:rFonts w:ascii="Arial" w:hAnsi="Arial" w:cs="Arial"/>
          <w:bCs/>
          <w:sz w:val="22"/>
          <w:szCs w:val="22"/>
        </w:rPr>
        <w:t>servisních prohlídek</w:t>
      </w:r>
      <w:r w:rsidR="004C44D8" w:rsidRPr="00840A0B">
        <w:rPr>
          <w:rFonts w:ascii="Arial" w:hAnsi="Arial" w:cs="Arial"/>
          <w:bCs/>
          <w:sz w:val="22"/>
          <w:szCs w:val="22"/>
        </w:rPr>
        <w:t>.</w:t>
      </w:r>
      <w:r w:rsidR="00F32D3B" w:rsidRPr="00840A0B">
        <w:rPr>
          <w:rFonts w:ascii="Arial" w:hAnsi="Arial" w:cs="Arial"/>
          <w:bCs/>
          <w:sz w:val="22"/>
          <w:szCs w:val="22"/>
        </w:rPr>
        <w:t xml:space="preserve"> </w:t>
      </w:r>
    </w:p>
    <w:p w14:paraId="2DA1CB25" w14:textId="382CC425" w:rsidR="00B27B04" w:rsidRPr="00B27B04" w:rsidRDefault="0046632E" w:rsidP="00E34226">
      <w:pPr>
        <w:pStyle w:val="Odstavecseseznamem"/>
        <w:numPr>
          <w:ilvl w:val="1"/>
          <w:numId w:val="43"/>
        </w:numPr>
        <w:spacing w:before="120"/>
        <w:ind w:left="567" w:hanging="567"/>
        <w:jc w:val="both"/>
        <w:rPr>
          <w:rFonts w:ascii="Arial" w:hAnsi="Arial" w:cs="Arial"/>
          <w:bCs/>
          <w:sz w:val="22"/>
          <w:szCs w:val="22"/>
        </w:rPr>
      </w:pPr>
      <w:r w:rsidRPr="00B27B04">
        <w:rPr>
          <w:rFonts w:ascii="Arial" w:hAnsi="Arial" w:cs="Arial"/>
          <w:bCs/>
          <w:sz w:val="22"/>
          <w:szCs w:val="22"/>
        </w:rPr>
        <w:t xml:space="preserve">Náklady na záruční servis přesahující v tabulce uvedený náklad na jednotlivou záruční prohlídku, či </w:t>
      </w:r>
      <w:r w:rsidR="00044B86" w:rsidRPr="00B27B04">
        <w:rPr>
          <w:rFonts w:ascii="Arial" w:hAnsi="Arial" w:cs="Arial"/>
          <w:bCs/>
          <w:sz w:val="22"/>
          <w:szCs w:val="22"/>
        </w:rPr>
        <w:t xml:space="preserve">případné </w:t>
      </w:r>
      <w:r w:rsidRPr="00B27B04">
        <w:rPr>
          <w:rFonts w:ascii="Arial" w:hAnsi="Arial" w:cs="Arial"/>
          <w:bCs/>
          <w:sz w:val="22"/>
          <w:szCs w:val="22"/>
        </w:rPr>
        <w:t xml:space="preserve">další záruční </w:t>
      </w:r>
      <w:r w:rsidR="00970B74" w:rsidRPr="00B27B04">
        <w:rPr>
          <w:rFonts w:ascii="Arial" w:hAnsi="Arial" w:cs="Arial"/>
          <w:bCs/>
          <w:sz w:val="22"/>
          <w:szCs w:val="22"/>
        </w:rPr>
        <w:t>prohlídky,</w:t>
      </w:r>
      <w:r w:rsidRPr="00B27B04">
        <w:rPr>
          <w:rFonts w:ascii="Arial" w:hAnsi="Arial" w:cs="Arial"/>
          <w:bCs/>
          <w:sz w:val="22"/>
          <w:szCs w:val="22"/>
        </w:rPr>
        <w:t xml:space="preserve"> než uvedené Prodávajícím ve Smlouvě jd</w:t>
      </w:r>
      <w:r w:rsidR="00044B86" w:rsidRPr="00B27B04">
        <w:rPr>
          <w:rFonts w:ascii="Arial" w:hAnsi="Arial" w:cs="Arial"/>
          <w:bCs/>
          <w:sz w:val="22"/>
          <w:szCs w:val="22"/>
        </w:rPr>
        <w:t>ou</w:t>
      </w:r>
      <w:r w:rsidRPr="00B27B04">
        <w:rPr>
          <w:rFonts w:ascii="Arial" w:hAnsi="Arial" w:cs="Arial"/>
          <w:bCs/>
          <w:sz w:val="22"/>
          <w:szCs w:val="22"/>
        </w:rPr>
        <w:t xml:space="preserve"> výhradně k tíži </w:t>
      </w:r>
      <w:proofErr w:type="gramStart"/>
      <w:r w:rsidRPr="00B27B04">
        <w:rPr>
          <w:rFonts w:ascii="Arial" w:hAnsi="Arial" w:cs="Arial"/>
          <w:bCs/>
          <w:sz w:val="22"/>
          <w:szCs w:val="22"/>
        </w:rPr>
        <w:t>Prodávajícího</w:t>
      </w:r>
      <w:proofErr w:type="gramEnd"/>
      <w:r w:rsidR="00044B86" w:rsidRPr="00B27B04">
        <w:rPr>
          <w:rFonts w:ascii="Arial" w:hAnsi="Arial" w:cs="Arial"/>
          <w:bCs/>
          <w:sz w:val="22"/>
          <w:szCs w:val="22"/>
        </w:rPr>
        <w:t xml:space="preserve"> a to včetně ceny za výměnu dílů či kompletů Předmětu smlouvy.</w:t>
      </w:r>
    </w:p>
    <w:p w14:paraId="1890864A" w14:textId="0B5A5D32" w:rsidR="00F32D3B" w:rsidRPr="00B27B04" w:rsidRDefault="00B27B04" w:rsidP="00E34226">
      <w:pPr>
        <w:pStyle w:val="Odstavecseseznamem"/>
        <w:numPr>
          <w:ilvl w:val="1"/>
          <w:numId w:val="43"/>
        </w:numPr>
        <w:tabs>
          <w:tab w:val="left" w:pos="0"/>
        </w:tabs>
        <w:spacing w:before="120"/>
        <w:ind w:left="567" w:hanging="567"/>
        <w:jc w:val="both"/>
        <w:rPr>
          <w:rFonts w:ascii="Arial" w:hAnsi="Arial" w:cs="Arial"/>
          <w:bCs/>
          <w:sz w:val="22"/>
          <w:szCs w:val="22"/>
        </w:rPr>
      </w:pPr>
      <w:r>
        <w:rPr>
          <w:rFonts w:ascii="Arial" w:hAnsi="Arial" w:cs="Arial"/>
          <w:bCs/>
          <w:sz w:val="22"/>
          <w:szCs w:val="22"/>
        </w:rPr>
        <w:t>Daňový doklad/fakturu vystavenou za záruční servis nad rámec níže Prodávajícím uvedených záručních prohlídek</w:t>
      </w:r>
      <w:r w:rsidR="00D37E3E">
        <w:rPr>
          <w:rFonts w:ascii="Arial" w:hAnsi="Arial" w:cs="Arial"/>
          <w:bCs/>
          <w:sz w:val="22"/>
          <w:szCs w:val="22"/>
        </w:rPr>
        <w:t xml:space="preserve">, jejich rozsahu </w:t>
      </w:r>
      <w:r>
        <w:rPr>
          <w:rFonts w:ascii="Arial" w:hAnsi="Arial" w:cs="Arial"/>
          <w:bCs/>
          <w:sz w:val="22"/>
          <w:szCs w:val="22"/>
        </w:rPr>
        <w:t>a jejich cen, je Kupující oprávněn odmítnout.</w:t>
      </w:r>
      <w:r w:rsidRPr="00B27B04">
        <w:rPr>
          <w:rFonts w:ascii="Arial" w:hAnsi="Arial" w:cs="Arial"/>
          <w:bCs/>
          <w:sz w:val="22"/>
          <w:szCs w:val="22"/>
        </w:rPr>
        <w:t xml:space="preserve"> </w:t>
      </w:r>
    </w:p>
    <w:p w14:paraId="5F07D11E" w14:textId="77777777" w:rsidR="00173C6E" w:rsidRPr="00FA3485" w:rsidRDefault="00173C6E" w:rsidP="00173C6E">
      <w:pPr>
        <w:tabs>
          <w:tab w:val="left" w:pos="1134"/>
        </w:tabs>
        <w:jc w:val="both"/>
        <w:rPr>
          <w:rFonts w:ascii="Arial" w:hAnsi="Arial" w:cs="Arial"/>
          <w:b/>
          <w:sz w:val="22"/>
          <w:szCs w:val="22"/>
        </w:rPr>
      </w:pPr>
    </w:p>
    <w:p w14:paraId="30B64C9D" w14:textId="64711865" w:rsidR="00173C6E" w:rsidRPr="00BB71B6" w:rsidRDefault="00173C6E" w:rsidP="00E34226">
      <w:pPr>
        <w:pStyle w:val="Odstavecseseznamem"/>
        <w:numPr>
          <w:ilvl w:val="1"/>
          <w:numId w:val="43"/>
        </w:numPr>
        <w:ind w:left="567" w:hanging="567"/>
        <w:jc w:val="both"/>
        <w:rPr>
          <w:rFonts w:ascii="Arial" w:hAnsi="Arial" w:cs="Arial"/>
          <w:sz w:val="22"/>
          <w:szCs w:val="22"/>
        </w:rPr>
      </w:pPr>
      <w:r w:rsidRPr="00BB71B6">
        <w:rPr>
          <w:rFonts w:ascii="Arial" w:hAnsi="Arial" w:cs="Arial"/>
          <w:sz w:val="22"/>
          <w:szCs w:val="22"/>
        </w:rPr>
        <w:t>Lhůty a ceny záručních servisních prohlídek</w:t>
      </w:r>
      <w:r w:rsidR="00BB71B6" w:rsidRPr="00BB71B6">
        <w:rPr>
          <w:rFonts w:ascii="Arial" w:hAnsi="Arial" w:cs="Arial"/>
          <w:sz w:val="22"/>
          <w:szCs w:val="22"/>
        </w:rPr>
        <w:t xml:space="preserve"> </w:t>
      </w:r>
    </w:p>
    <w:p w14:paraId="42F8F8E4" w14:textId="77777777" w:rsidR="00BB71B6" w:rsidRPr="00BB71B6" w:rsidRDefault="00BB71B6" w:rsidP="00BB71B6">
      <w:pPr>
        <w:jc w:val="both"/>
        <w:rPr>
          <w:rFonts w:ascii="Arial" w:hAnsi="Arial" w:cs="Arial"/>
          <w:b/>
          <w:bC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11376A" w:rsidRPr="00A23A65" w14:paraId="6A44A6B1" w14:textId="77777777" w:rsidTr="007D1CA0">
        <w:trPr>
          <w:trHeight w:val="315"/>
        </w:trPr>
        <w:tc>
          <w:tcPr>
            <w:tcW w:w="4890" w:type="dxa"/>
            <w:noWrap/>
            <w:vAlign w:val="bottom"/>
            <w:hideMark/>
          </w:tcPr>
          <w:p w14:paraId="160126CE"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Servisní záruční prohlídka</w:t>
            </w:r>
            <w:r w:rsidRPr="00A23A65">
              <w:rPr>
                <w:rFonts w:ascii="Arial" w:hAnsi="Arial" w:cs="Arial"/>
                <w:color w:val="FF0000"/>
                <w:sz w:val="22"/>
                <w:szCs w:val="22"/>
                <w:lang w:eastAsia="cs-CZ"/>
              </w:rPr>
              <w:t>*</w:t>
            </w:r>
          </w:p>
        </w:tc>
        <w:tc>
          <w:tcPr>
            <w:tcW w:w="2126" w:type="dxa"/>
            <w:noWrap/>
            <w:vAlign w:val="bottom"/>
            <w:hideMark/>
          </w:tcPr>
          <w:p w14:paraId="453A6EB3" w14:textId="7DAB2A7A"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Cena záruční servisní prohlídky bez DPH dle cenové nabídky – příloha č. 1 ZD</w:t>
            </w:r>
          </w:p>
        </w:tc>
        <w:tc>
          <w:tcPr>
            <w:tcW w:w="2126" w:type="dxa"/>
          </w:tcPr>
          <w:p w14:paraId="5B29F422"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Cena záruční servisní prohlídky včetně DPH</w:t>
            </w:r>
          </w:p>
          <w:p w14:paraId="6DB595E7" w14:textId="7387924B"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dle cenové nabídky – příloha č. 1 ZD</w:t>
            </w:r>
          </w:p>
        </w:tc>
      </w:tr>
      <w:tr w:rsidR="0011376A" w:rsidRPr="00A23A65" w14:paraId="7933DDEA" w14:textId="77777777" w:rsidTr="007D1CA0">
        <w:trPr>
          <w:trHeight w:val="300"/>
        </w:trPr>
        <w:tc>
          <w:tcPr>
            <w:tcW w:w="4890" w:type="dxa"/>
            <w:noWrap/>
            <w:vAlign w:val="bottom"/>
            <w:hideMark/>
          </w:tcPr>
          <w:p w14:paraId="66BBC42B" w14:textId="196F8A79"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 xml:space="preserve">1. servisní záruční prohlídka </w:t>
            </w:r>
            <w:r w:rsidR="00C93BF9" w:rsidRPr="00A23A65">
              <w:rPr>
                <w:rFonts w:ascii="Arial" w:hAnsi="Arial" w:cs="Arial"/>
                <w:color w:val="FF0000"/>
                <w:sz w:val="18"/>
                <w:szCs w:val="18"/>
                <w:lang w:eastAsia="cs-CZ"/>
              </w:rPr>
              <w:t>měsíce/</w:t>
            </w:r>
            <w:proofErr w:type="spellStart"/>
            <w:r w:rsidR="00C93BF9" w:rsidRPr="00A23A65">
              <w:rPr>
                <w:rFonts w:ascii="Arial" w:hAnsi="Arial" w:cs="Arial"/>
                <w:color w:val="FF0000"/>
                <w:sz w:val="18"/>
                <w:szCs w:val="18"/>
                <w:lang w:eastAsia="cs-CZ"/>
              </w:rPr>
              <w:t>Mh</w:t>
            </w:r>
            <w:proofErr w:type="spellEnd"/>
            <w:r w:rsidRPr="00A23A65">
              <w:rPr>
                <w:rFonts w:ascii="Arial" w:hAnsi="Arial" w:cs="Arial"/>
                <w:color w:val="FF0000"/>
                <w:sz w:val="18"/>
                <w:szCs w:val="18"/>
                <w:lang w:eastAsia="cs-CZ"/>
              </w:rPr>
              <w:t xml:space="preserve"> doplní Prodávající</w:t>
            </w:r>
          </w:p>
        </w:tc>
        <w:tc>
          <w:tcPr>
            <w:tcW w:w="2126" w:type="dxa"/>
            <w:noWrap/>
            <w:vAlign w:val="bottom"/>
            <w:hideMark/>
          </w:tcPr>
          <w:p w14:paraId="4C6186BA"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c>
          <w:tcPr>
            <w:tcW w:w="2126" w:type="dxa"/>
            <w:vAlign w:val="bottom"/>
          </w:tcPr>
          <w:p w14:paraId="547A76FE"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r>
      <w:tr w:rsidR="0011376A" w:rsidRPr="00A23A65" w14:paraId="2A5993A5" w14:textId="77777777" w:rsidTr="007D1CA0">
        <w:trPr>
          <w:trHeight w:val="300"/>
        </w:trPr>
        <w:tc>
          <w:tcPr>
            <w:tcW w:w="4890" w:type="dxa"/>
            <w:noWrap/>
            <w:vAlign w:val="bottom"/>
            <w:hideMark/>
          </w:tcPr>
          <w:p w14:paraId="55D54C92" w14:textId="53412E04"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 xml:space="preserve">2. servisní záruční prohlídka </w:t>
            </w:r>
            <w:r w:rsidR="00C93BF9" w:rsidRPr="00A23A65">
              <w:rPr>
                <w:rFonts w:ascii="Arial" w:hAnsi="Arial" w:cs="Arial"/>
                <w:color w:val="FF0000"/>
                <w:sz w:val="18"/>
                <w:szCs w:val="18"/>
                <w:lang w:eastAsia="cs-CZ"/>
              </w:rPr>
              <w:t>měsíce/</w:t>
            </w:r>
            <w:proofErr w:type="spellStart"/>
            <w:r w:rsidR="00C93BF9" w:rsidRPr="00A23A65">
              <w:rPr>
                <w:rFonts w:ascii="Arial" w:hAnsi="Arial" w:cs="Arial"/>
                <w:color w:val="FF0000"/>
                <w:sz w:val="18"/>
                <w:szCs w:val="18"/>
                <w:lang w:eastAsia="cs-CZ"/>
              </w:rPr>
              <w:t>Mh</w:t>
            </w:r>
            <w:proofErr w:type="spellEnd"/>
            <w:r w:rsidR="002809C0" w:rsidRPr="00A23A65">
              <w:rPr>
                <w:rFonts w:ascii="Arial" w:hAnsi="Arial" w:cs="Arial"/>
                <w:color w:val="FF0000"/>
                <w:sz w:val="18"/>
                <w:szCs w:val="18"/>
                <w:lang w:eastAsia="cs-CZ"/>
              </w:rPr>
              <w:t xml:space="preserve"> </w:t>
            </w:r>
            <w:r w:rsidRPr="00A23A65">
              <w:rPr>
                <w:rFonts w:ascii="Arial" w:hAnsi="Arial" w:cs="Arial"/>
                <w:color w:val="FF0000"/>
                <w:sz w:val="18"/>
                <w:szCs w:val="18"/>
                <w:lang w:eastAsia="cs-CZ"/>
              </w:rPr>
              <w:t>doplní Prodávající</w:t>
            </w:r>
          </w:p>
        </w:tc>
        <w:tc>
          <w:tcPr>
            <w:tcW w:w="2126" w:type="dxa"/>
            <w:noWrap/>
            <w:vAlign w:val="bottom"/>
            <w:hideMark/>
          </w:tcPr>
          <w:p w14:paraId="72E772E6"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c>
          <w:tcPr>
            <w:tcW w:w="2126" w:type="dxa"/>
            <w:vAlign w:val="bottom"/>
          </w:tcPr>
          <w:p w14:paraId="342FD70B"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r>
      <w:tr w:rsidR="0011376A" w:rsidRPr="00A23A65" w14:paraId="1A370DFD" w14:textId="77777777" w:rsidTr="007D1CA0">
        <w:trPr>
          <w:trHeight w:val="300"/>
        </w:trPr>
        <w:tc>
          <w:tcPr>
            <w:tcW w:w="4890" w:type="dxa"/>
            <w:noWrap/>
            <w:vAlign w:val="bottom"/>
            <w:hideMark/>
          </w:tcPr>
          <w:p w14:paraId="4981E1D4" w14:textId="409CAC79"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 xml:space="preserve">3. servisní záruční prohlídka </w:t>
            </w:r>
            <w:r w:rsidR="00C93BF9" w:rsidRPr="00A23A65">
              <w:rPr>
                <w:rFonts w:ascii="Arial" w:hAnsi="Arial" w:cs="Arial"/>
                <w:color w:val="FF0000"/>
                <w:sz w:val="18"/>
                <w:szCs w:val="18"/>
                <w:lang w:eastAsia="cs-CZ"/>
              </w:rPr>
              <w:t>měsíce/</w:t>
            </w:r>
            <w:proofErr w:type="spellStart"/>
            <w:r w:rsidR="00C93BF9" w:rsidRPr="00A23A65">
              <w:rPr>
                <w:rFonts w:ascii="Arial" w:hAnsi="Arial" w:cs="Arial"/>
                <w:color w:val="FF0000"/>
                <w:sz w:val="18"/>
                <w:szCs w:val="18"/>
                <w:lang w:eastAsia="cs-CZ"/>
              </w:rPr>
              <w:t>Mh</w:t>
            </w:r>
            <w:proofErr w:type="spellEnd"/>
            <w:r w:rsidRPr="00A23A65">
              <w:rPr>
                <w:rFonts w:ascii="Arial" w:hAnsi="Arial" w:cs="Arial"/>
                <w:color w:val="FF0000"/>
                <w:sz w:val="18"/>
                <w:szCs w:val="18"/>
                <w:lang w:eastAsia="cs-CZ"/>
              </w:rPr>
              <w:t xml:space="preserve"> doplní Prodávající</w:t>
            </w:r>
          </w:p>
        </w:tc>
        <w:tc>
          <w:tcPr>
            <w:tcW w:w="2126" w:type="dxa"/>
            <w:noWrap/>
            <w:vAlign w:val="bottom"/>
            <w:hideMark/>
          </w:tcPr>
          <w:p w14:paraId="16C16765"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c>
          <w:tcPr>
            <w:tcW w:w="2126" w:type="dxa"/>
            <w:vAlign w:val="bottom"/>
          </w:tcPr>
          <w:p w14:paraId="14A85E51"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r>
      <w:tr w:rsidR="0011376A" w:rsidRPr="00A23A65" w14:paraId="4699886B" w14:textId="77777777" w:rsidTr="007D1CA0">
        <w:trPr>
          <w:trHeight w:val="300"/>
        </w:trPr>
        <w:tc>
          <w:tcPr>
            <w:tcW w:w="4890" w:type="dxa"/>
            <w:noWrap/>
            <w:vAlign w:val="bottom"/>
            <w:hideMark/>
          </w:tcPr>
          <w:p w14:paraId="4D205E1A" w14:textId="49F82FE9" w:rsidR="0011376A" w:rsidRPr="00A23A65" w:rsidRDefault="0011376A" w:rsidP="007D1CA0">
            <w:pPr>
              <w:rPr>
                <w:rFonts w:ascii="Arial" w:hAnsi="Arial" w:cs="Arial"/>
                <w:color w:val="000000"/>
                <w:sz w:val="22"/>
                <w:szCs w:val="22"/>
                <w:lang w:eastAsia="cs-CZ"/>
              </w:rPr>
            </w:pPr>
            <w:r w:rsidRPr="00A23A65">
              <w:rPr>
                <w:rFonts w:ascii="Arial" w:hAnsi="Arial" w:cs="Arial"/>
                <w:color w:val="000000"/>
                <w:sz w:val="22"/>
                <w:szCs w:val="22"/>
                <w:lang w:eastAsia="cs-CZ"/>
              </w:rPr>
              <w:t xml:space="preserve">4. servisní záruční prohlídka </w:t>
            </w:r>
            <w:r w:rsidR="00C93BF9" w:rsidRPr="00A23A65">
              <w:rPr>
                <w:rFonts w:ascii="Arial" w:hAnsi="Arial" w:cs="Arial"/>
                <w:color w:val="FF0000"/>
                <w:sz w:val="18"/>
                <w:szCs w:val="18"/>
                <w:lang w:eastAsia="cs-CZ"/>
              </w:rPr>
              <w:t>měsíce/</w:t>
            </w:r>
            <w:proofErr w:type="spellStart"/>
            <w:r w:rsidR="00C93BF9" w:rsidRPr="00A23A65">
              <w:rPr>
                <w:rFonts w:ascii="Arial" w:hAnsi="Arial" w:cs="Arial"/>
                <w:color w:val="FF0000"/>
                <w:sz w:val="18"/>
                <w:szCs w:val="18"/>
                <w:lang w:eastAsia="cs-CZ"/>
              </w:rPr>
              <w:t>Mh</w:t>
            </w:r>
            <w:proofErr w:type="spellEnd"/>
            <w:r w:rsidRPr="00A23A65">
              <w:rPr>
                <w:rFonts w:ascii="Arial" w:hAnsi="Arial" w:cs="Arial"/>
                <w:color w:val="FF0000"/>
                <w:sz w:val="18"/>
                <w:szCs w:val="18"/>
                <w:lang w:eastAsia="cs-CZ"/>
              </w:rPr>
              <w:t xml:space="preserve"> doplní Prodávající</w:t>
            </w:r>
          </w:p>
        </w:tc>
        <w:tc>
          <w:tcPr>
            <w:tcW w:w="2126" w:type="dxa"/>
            <w:noWrap/>
            <w:vAlign w:val="bottom"/>
            <w:hideMark/>
          </w:tcPr>
          <w:p w14:paraId="6DC6F850"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c>
          <w:tcPr>
            <w:tcW w:w="2126" w:type="dxa"/>
            <w:vAlign w:val="bottom"/>
          </w:tcPr>
          <w:p w14:paraId="05311259"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r>
      <w:tr w:rsidR="0011376A" w:rsidRPr="00A23A65" w14:paraId="680E639B" w14:textId="77777777" w:rsidTr="007D1CA0">
        <w:trPr>
          <w:trHeight w:val="300"/>
        </w:trPr>
        <w:tc>
          <w:tcPr>
            <w:tcW w:w="4890" w:type="dxa"/>
            <w:noWrap/>
            <w:vAlign w:val="bottom"/>
            <w:hideMark/>
          </w:tcPr>
          <w:p w14:paraId="0B135188" w14:textId="77777777" w:rsidR="0011376A" w:rsidRPr="00A23A65" w:rsidRDefault="0011376A" w:rsidP="007D1CA0">
            <w:pPr>
              <w:rPr>
                <w:rFonts w:ascii="Arial" w:hAnsi="Arial" w:cs="Arial"/>
                <w:b/>
                <w:color w:val="000000"/>
                <w:sz w:val="22"/>
                <w:szCs w:val="22"/>
                <w:lang w:eastAsia="cs-CZ"/>
              </w:rPr>
            </w:pPr>
            <w:r w:rsidRPr="00A23A65">
              <w:rPr>
                <w:rFonts w:ascii="Arial" w:hAnsi="Arial" w:cs="Arial"/>
                <w:color w:val="000000"/>
                <w:sz w:val="22"/>
                <w:szCs w:val="22"/>
                <w:lang w:eastAsia="cs-CZ"/>
              </w:rPr>
              <w:t> </w:t>
            </w:r>
            <w:r w:rsidRPr="00A23A65">
              <w:rPr>
                <w:rFonts w:ascii="Arial" w:hAnsi="Arial" w:cs="Arial"/>
                <w:b/>
                <w:color w:val="000000"/>
                <w:sz w:val="22"/>
                <w:szCs w:val="22"/>
                <w:lang w:eastAsia="cs-CZ"/>
              </w:rPr>
              <w:t>Cena za záruční servisní prohlídky celkem</w:t>
            </w:r>
          </w:p>
        </w:tc>
        <w:tc>
          <w:tcPr>
            <w:tcW w:w="2126" w:type="dxa"/>
            <w:noWrap/>
            <w:vAlign w:val="bottom"/>
            <w:hideMark/>
          </w:tcPr>
          <w:p w14:paraId="7F2B8E04"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c>
          <w:tcPr>
            <w:tcW w:w="2126" w:type="dxa"/>
            <w:vAlign w:val="bottom"/>
          </w:tcPr>
          <w:p w14:paraId="44F437D3" w14:textId="77777777" w:rsidR="0011376A" w:rsidRPr="00A23A65" w:rsidRDefault="0011376A" w:rsidP="007D1CA0">
            <w:pPr>
              <w:rPr>
                <w:rFonts w:ascii="Arial" w:hAnsi="Arial" w:cs="Arial"/>
                <w:color w:val="000000"/>
                <w:sz w:val="22"/>
                <w:szCs w:val="22"/>
                <w:lang w:eastAsia="cs-CZ"/>
              </w:rPr>
            </w:pPr>
            <w:r w:rsidRPr="00A23A65">
              <w:rPr>
                <w:rFonts w:ascii="Arial" w:hAnsi="Arial" w:cs="Arial"/>
                <w:color w:val="FF0000"/>
                <w:sz w:val="22"/>
                <w:szCs w:val="22"/>
                <w:lang w:eastAsia="cs-CZ"/>
              </w:rPr>
              <w:t>doplní Prodávající</w:t>
            </w:r>
          </w:p>
        </w:tc>
      </w:tr>
    </w:tbl>
    <w:p w14:paraId="6900EFBA" w14:textId="2F634337" w:rsidR="00206DE8" w:rsidRPr="00A23A65" w:rsidRDefault="002D5A87" w:rsidP="00173C6E">
      <w:pPr>
        <w:jc w:val="both"/>
        <w:rPr>
          <w:rFonts w:ascii="Arial" w:hAnsi="Arial" w:cs="Arial"/>
          <w:color w:val="FF0000"/>
          <w:sz w:val="20"/>
          <w:szCs w:val="20"/>
        </w:rPr>
      </w:pPr>
      <w:r w:rsidRPr="00A23A65">
        <w:rPr>
          <w:rFonts w:ascii="Arial" w:hAnsi="Arial" w:cs="Arial"/>
          <w:color w:val="FF0000"/>
          <w:sz w:val="20"/>
          <w:szCs w:val="20"/>
          <w:lang w:eastAsia="cs-CZ"/>
        </w:rPr>
        <w:t>*</w:t>
      </w:r>
      <w:r w:rsidRPr="00A23A65">
        <w:rPr>
          <w:rFonts w:ascii="Arial" w:hAnsi="Arial" w:cs="Arial"/>
          <w:color w:val="FF0000"/>
          <w:sz w:val="20"/>
          <w:szCs w:val="20"/>
        </w:rPr>
        <w:t>Prodávající může upravit jednotlivé servisní intervaly podle servisního plánu výrobce</w:t>
      </w:r>
    </w:p>
    <w:p w14:paraId="571C34B5" w14:textId="77777777" w:rsidR="00206DE8" w:rsidRPr="00A23A65" w:rsidRDefault="00206DE8" w:rsidP="00173C6E">
      <w:pPr>
        <w:jc w:val="both"/>
        <w:rPr>
          <w:rFonts w:ascii="Arial" w:hAnsi="Arial" w:cs="Arial"/>
          <w:b/>
          <w:bCs/>
        </w:rPr>
      </w:pPr>
    </w:p>
    <w:p w14:paraId="19756F24" w14:textId="18E3B012" w:rsidR="00F1208A" w:rsidRPr="00FA3485" w:rsidRDefault="00F1208A" w:rsidP="00E34226">
      <w:pPr>
        <w:ind w:left="567"/>
        <w:jc w:val="both"/>
        <w:rPr>
          <w:rFonts w:ascii="Arial" w:hAnsi="Arial" w:cs="Arial"/>
          <w:sz w:val="22"/>
          <w:szCs w:val="22"/>
        </w:rPr>
      </w:pPr>
      <w:r w:rsidRPr="00FA3485">
        <w:rPr>
          <w:rFonts w:ascii="Arial" w:hAnsi="Arial" w:cs="Arial"/>
          <w:sz w:val="22"/>
          <w:szCs w:val="22"/>
        </w:rPr>
        <w:t>Cena za záruční servisní prohlídky stanovená ve výše uveden</w:t>
      </w:r>
      <w:r w:rsidR="00FD75FE" w:rsidRPr="00FA3485">
        <w:rPr>
          <w:rFonts w:ascii="Arial" w:hAnsi="Arial" w:cs="Arial"/>
          <w:sz w:val="22"/>
          <w:szCs w:val="22"/>
        </w:rPr>
        <w:t>é</w:t>
      </w:r>
      <w:r w:rsidRPr="00FA3485">
        <w:rPr>
          <w:rFonts w:ascii="Arial" w:hAnsi="Arial" w:cs="Arial"/>
          <w:sz w:val="22"/>
          <w:szCs w:val="22"/>
        </w:rPr>
        <w:t xml:space="preserve"> tabulk</w:t>
      </w:r>
      <w:r w:rsidR="00FD75FE" w:rsidRPr="00FA3485">
        <w:rPr>
          <w:rFonts w:ascii="Arial" w:hAnsi="Arial" w:cs="Arial"/>
          <w:sz w:val="22"/>
          <w:szCs w:val="22"/>
        </w:rPr>
        <w:t>y</w:t>
      </w:r>
      <w:r w:rsidRPr="00FA3485">
        <w:rPr>
          <w:rFonts w:ascii="Arial" w:hAnsi="Arial" w:cs="Arial"/>
          <w:sz w:val="22"/>
          <w:szCs w:val="22"/>
        </w:rPr>
        <w:t xml:space="preserve"> může být v průběhu záruky změněna pouze v návaznosti na změnu zákonné sazby DPH.</w:t>
      </w:r>
    </w:p>
    <w:p w14:paraId="43D6B1D6" w14:textId="77777777" w:rsidR="00F1208A" w:rsidRPr="00FA3485" w:rsidRDefault="00F1208A" w:rsidP="00F1208A">
      <w:pPr>
        <w:ind w:right="-24"/>
        <w:jc w:val="both"/>
        <w:rPr>
          <w:rFonts w:ascii="Arial" w:hAnsi="Arial" w:cs="Arial"/>
          <w:sz w:val="22"/>
          <w:szCs w:val="22"/>
        </w:rPr>
      </w:pPr>
    </w:p>
    <w:p w14:paraId="2DADBBC4" w14:textId="7C7314CC" w:rsidR="00F1208A" w:rsidRPr="00FA3485" w:rsidRDefault="00462CE6" w:rsidP="00E34226">
      <w:pPr>
        <w:pStyle w:val="ZkladntextodsazenZkladntextodsazenChar"/>
        <w:ind w:left="567" w:hanging="567"/>
        <w:rPr>
          <w:sz w:val="22"/>
          <w:szCs w:val="22"/>
        </w:rPr>
      </w:pPr>
      <w:r w:rsidRPr="00FA3485">
        <w:rPr>
          <w:sz w:val="22"/>
          <w:szCs w:val="22"/>
        </w:rPr>
        <w:t>8.</w:t>
      </w:r>
      <w:r>
        <w:rPr>
          <w:sz w:val="22"/>
          <w:szCs w:val="22"/>
        </w:rPr>
        <w:t>7</w:t>
      </w:r>
      <w:r w:rsidRPr="00FA3485">
        <w:rPr>
          <w:sz w:val="22"/>
          <w:szCs w:val="22"/>
        </w:rPr>
        <w:t xml:space="preserve"> </w:t>
      </w:r>
      <w:r w:rsidR="00E34226">
        <w:rPr>
          <w:sz w:val="22"/>
          <w:szCs w:val="22"/>
        </w:rPr>
        <w:t xml:space="preserve">   </w:t>
      </w:r>
      <w:r w:rsidRPr="00FA3485">
        <w:rPr>
          <w:sz w:val="22"/>
          <w:szCs w:val="22"/>
        </w:rPr>
        <w:t>Servis</w:t>
      </w:r>
      <w:r w:rsidR="00F1208A" w:rsidRPr="00FA3485">
        <w:rPr>
          <w:sz w:val="22"/>
          <w:szCs w:val="22"/>
        </w:rPr>
        <w:t xml:space="preserve">: </w:t>
      </w:r>
      <w:r w:rsidR="00D72713" w:rsidRPr="00FA3485">
        <w:rPr>
          <w:sz w:val="22"/>
          <w:szCs w:val="22"/>
        </w:rPr>
        <w:t>Prodávající</w:t>
      </w:r>
      <w:r w:rsidR="00F1208A" w:rsidRPr="00FA3485">
        <w:rPr>
          <w:sz w:val="22"/>
          <w:szCs w:val="22"/>
        </w:rPr>
        <w:t xml:space="preserve"> se zavazuje provádět záruční servis na dodaný předmět Smlouvy dle předepsaných rozpisů prohlídek jednotlivých součástí kompletu. </w:t>
      </w:r>
      <w:r w:rsidR="00D72713" w:rsidRPr="00FA3485">
        <w:rPr>
          <w:sz w:val="22"/>
          <w:szCs w:val="22"/>
        </w:rPr>
        <w:t>Prodávající</w:t>
      </w:r>
      <w:r w:rsidR="00F1208A" w:rsidRPr="00FA3485">
        <w:rPr>
          <w:sz w:val="22"/>
          <w:szCs w:val="22"/>
        </w:rPr>
        <w:t xml:space="preserve"> se zavazuje k zajištění záručních prohlídek na základě objednávky Kupujícího, kterou zašle e-mailem na adresu servisního střediska </w:t>
      </w:r>
      <w:r w:rsidR="00D72713" w:rsidRPr="00FA3485">
        <w:rPr>
          <w:sz w:val="22"/>
          <w:szCs w:val="22"/>
        </w:rPr>
        <w:t>Prodávající</w:t>
      </w:r>
      <w:r w:rsidR="00F1208A" w:rsidRPr="00FA3485">
        <w:rPr>
          <w:sz w:val="22"/>
          <w:szCs w:val="22"/>
        </w:rPr>
        <w:t>ho:</w:t>
      </w:r>
    </w:p>
    <w:p w14:paraId="3ADB24CC" w14:textId="02C6E38A" w:rsidR="009878C7" w:rsidRPr="00044B86" w:rsidRDefault="00D72713" w:rsidP="00E34226">
      <w:pPr>
        <w:pStyle w:val="ZkladntextodsazenZkladntextodsazenChar"/>
        <w:numPr>
          <w:ilvl w:val="0"/>
          <w:numId w:val="9"/>
        </w:numPr>
        <w:ind w:left="567" w:hanging="567"/>
        <w:rPr>
          <w:sz w:val="22"/>
          <w:szCs w:val="22"/>
        </w:rPr>
      </w:pPr>
      <w:r w:rsidRPr="00FA3485">
        <w:rPr>
          <w:sz w:val="22"/>
          <w:szCs w:val="22"/>
        </w:rPr>
        <w:t>Prodávající</w:t>
      </w:r>
      <w:r w:rsidR="009878C7" w:rsidRPr="00FA3485">
        <w:rPr>
          <w:sz w:val="22"/>
          <w:szCs w:val="22"/>
        </w:rPr>
        <w:t>:</w:t>
      </w:r>
      <w:r w:rsidR="009878C7" w:rsidRPr="00FA3485">
        <w:rPr>
          <w:color w:val="FF0000"/>
          <w:sz w:val="22"/>
          <w:szCs w:val="22"/>
        </w:rPr>
        <w:t xml:space="preserve"> </w:t>
      </w:r>
      <w:r w:rsidR="009878C7" w:rsidRPr="00FA3485">
        <w:rPr>
          <w:sz w:val="22"/>
          <w:szCs w:val="22"/>
        </w:rPr>
        <w:t>na adresu</w:t>
      </w:r>
      <w:r w:rsidR="009878C7" w:rsidRPr="00FA3485">
        <w:rPr>
          <w:color w:val="FF0000"/>
          <w:sz w:val="22"/>
          <w:szCs w:val="22"/>
        </w:rPr>
        <w:t xml:space="preserve"> doplní </w:t>
      </w:r>
      <w:r w:rsidRPr="00FA3485">
        <w:rPr>
          <w:color w:val="FF0000"/>
          <w:sz w:val="22"/>
          <w:szCs w:val="22"/>
        </w:rPr>
        <w:t>Prodávající</w:t>
      </w:r>
      <w:r w:rsidR="009878C7" w:rsidRPr="00FA3485">
        <w:rPr>
          <w:sz w:val="22"/>
          <w:szCs w:val="22"/>
        </w:rPr>
        <w:t xml:space="preserve">, kontaktní osoba </w:t>
      </w:r>
      <w:r w:rsidR="009878C7" w:rsidRPr="00FA3485">
        <w:rPr>
          <w:color w:val="FF0000"/>
          <w:sz w:val="22"/>
          <w:szCs w:val="22"/>
        </w:rPr>
        <w:t xml:space="preserve">doplní </w:t>
      </w:r>
      <w:r w:rsidRPr="00FA3485">
        <w:rPr>
          <w:color w:val="FF0000"/>
          <w:sz w:val="22"/>
          <w:szCs w:val="22"/>
        </w:rPr>
        <w:t>Prodávající</w:t>
      </w:r>
      <w:r w:rsidR="009878C7" w:rsidRPr="00FA3485">
        <w:rPr>
          <w:sz w:val="22"/>
          <w:szCs w:val="22"/>
        </w:rPr>
        <w:t xml:space="preserve">, tel. </w:t>
      </w:r>
      <w:r w:rsidR="009878C7" w:rsidRPr="00FA3485">
        <w:rPr>
          <w:color w:val="FF0000"/>
          <w:sz w:val="22"/>
          <w:szCs w:val="22"/>
        </w:rPr>
        <w:t xml:space="preserve">Doplní </w:t>
      </w:r>
      <w:r w:rsidRPr="00FA3485">
        <w:rPr>
          <w:color w:val="FF0000"/>
          <w:sz w:val="22"/>
          <w:szCs w:val="22"/>
        </w:rPr>
        <w:t>Prodávající</w:t>
      </w:r>
      <w:r w:rsidR="009878C7" w:rsidRPr="00FA3485">
        <w:rPr>
          <w:sz w:val="22"/>
          <w:szCs w:val="22"/>
        </w:rPr>
        <w:t xml:space="preserve">, mob.tel. </w:t>
      </w:r>
      <w:r w:rsidR="009878C7" w:rsidRPr="00FA3485">
        <w:rPr>
          <w:color w:val="FF0000"/>
          <w:sz w:val="22"/>
          <w:szCs w:val="22"/>
        </w:rPr>
        <w:t xml:space="preserve">doplní </w:t>
      </w:r>
      <w:r w:rsidRPr="00FA3485">
        <w:rPr>
          <w:color w:val="FF0000"/>
          <w:sz w:val="22"/>
          <w:szCs w:val="22"/>
        </w:rPr>
        <w:t>Prodávající</w:t>
      </w:r>
      <w:r w:rsidR="009878C7" w:rsidRPr="00FA3485">
        <w:rPr>
          <w:sz w:val="22"/>
          <w:szCs w:val="22"/>
        </w:rPr>
        <w:t>, e-mail:</w:t>
      </w:r>
      <w:r w:rsidR="009878C7" w:rsidRPr="00FA3485">
        <w:rPr>
          <w:color w:val="FF0000"/>
          <w:sz w:val="22"/>
          <w:szCs w:val="22"/>
        </w:rPr>
        <w:t xml:space="preserve"> Doplní </w:t>
      </w:r>
      <w:r w:rsidRPr="00FA3485">
        <w:rPr>
          <w:color w:val="FF0000"/>
          <w:sz w:val="22"/>
          <w:szCs w:val="22"/>
        </w:rPr>
        <w:t>Prodávající</w:t>
      </w:r>
      <w:r w:rsidR="00044B86">
        <w:rPr>
          <w:color w:val="FF0000"/>
          <w:sz w:val="22"/>
          <w:szCs w:val="22"/>
        </w:rPr>
        <w:t>.</w:t>
      </w:r>
    </w:p>
    <w:p w14:paraId="4C0D82F9" w14:textId="77777777" w:rsidR="00044B86" w:rsidRDefault="00044B86" w:rsidP="00044B86">
      <w:pPr>
        <w:pStyle w:val="ZkladntextodsazenZkladntextodsazenChar"/>
        <w:rPr>
          <w:sz w:val="22"/>
          <w:szCs w:val="22"/>
        </w:rPr>
      </w:pPr>
    </w:p>
    <w:p w14:paraId="3C4C449E" w14:textId="77777777" w:rsidR="00462CE6" w:rsidRDefault="00462CE6" w:rsidP="004B6BE0">
      <w:pPr>
        <w:widowControl w:val="0"/>
        <w:autoSpaceDE w:val="0"/>
        <w:autoSpaceDN w:val="0"/>
        <w:adjustRightInd w:val="0"/>
        <w:rPr>
          <w:rFonts w:ascii="Arial" w:hAnsi="Arial" w:cs="Arial"/>
          <w:b/>
          <w:bCs/>
          <w:caps/>
          <w:sz w:val="28"/>
          <w:szCs w:val="28"/>
        </w:rPr>
      </w:pPr>
    </w:p>
    <w:p w14:paraId="41445EB5" w14:textId="52A919B6" w:rsidR="004C7FB6" w:rsidRPr="00044B86" w:rsidRDefault="00302E03" w:rsidP="004B6BE0">
      <w:pPr>
        <w:widowControl w:val="0"/>
        <w:autoSpaceDE w:val="0"/>
        <w:autoSpaceDN w:val="0"/>
        <w:adjustRightInd w:val="0"/>
        <w:rPr>
          <w:rFonts w:ascii="Arial" w:hAnsi="Arial" w:cs="Arial"/>
          <w:b/>
          <w:bCs/>
          <w:caps/>
          <w:sz w:val="28"/>
          <w:szCs w:val="28"/>
        </w:rPr>
      </w:pPr>
      <w:r w:rsidRPr="00044B86">
        <w:rPr>
          <w:rFonts w:ascii="Arial" w:hAnsi="Arial" w:cs="Arial"/>
          <w:b/>
          <w:bCs/>
          <w:caps/>
          <w:sz w:val="28"/>
          <w:szCs w:val="28"/>
        </w:rPr>
        <w:lastRenderedPageBreak/>
        <w:t>9</w:t>
      </w:r>
      <w:r w:rsidR="004C7FB6" w:rsidRPr="00044B86">
        <w:rPr>
          <w:rFonts w:ascii="Arial" w:hAnsi="Arial" w:cs="Arial"/>
          <w:b/>
          <w:bCs/>
          <w:caps/>
          <w:sz w:val="28"/>
          <w:szCs w:val="28"/>
        </w:rPr>
        <w:t xml:space="preserve">. Odpovědnost za škodu </w:t>
      </w:r>
    </w:p>
    <w:p w14:paraId="3CB648E9" w14:textId="77777777" w:rsidR="004C7FB6" w:rsidRPr="00044B86" w:rsidRDefault="004C7FB6" w:rsidP="004C7FB6">
      <w:pPr>
        <w:widowControl w:val="0"/>
        <w:autoSpaceDE w:val="0"/>
        <w:autoSpaceDN w:val="0"/>
        <w:adjustRightInd w:val="0"/>
        <w:ind w:left="644"/>
        <w:rPr>
          <w:rFonts w:ascii="Arial" w:hAnsi="Arial" w:cs="Arial"/>
          <w:b/>
          <w:bCs/>
          <w:color w:val="215E99"/>
          <w:sz w:val="28"/>
          <w:szCs w:val="28"/>
        </w:rPr>
      </w:pPr>
    </w:p>
    <w:p w14:paraId="3F787816" w14:textId="60083DA2" w:rsidR="004C7FB6" w:rsidRPr="00044B86" w:rsidRDefault="00970B74" w:rsidP="009F67EF">
      <w:pPr>
        <w:widowControl w:val="0"/>
        <w:autoSpaceDE w:val="0"/>
        <w:autoSpaceDN w:val="0"/>
        <w:adjustRightInd w:val="0"/>
        <w:spacing w:after="120"/>
        <w:ind w:left="567" w:hanging="567"/>
        <w:jc w:val="both"/>
        <w:rPr>
          <w:rFonts w:ascii="Arial" w:hAnsi="Arial" w:cs="Arial"/>
          <w:sz w:val="22"/>
          <w:szCs w:val="22"/>
        </w:rPr>
      </w:pPr>
      <w:r w:rsidRPr="00930AAF">
        <w:rPr>
          <w:rFonts w:ascii="Arial" w:hAnsi="Arial" w:cs="Arial"/>
          <w:color w:val="000000"/>
          <w:sz w:val="22"/>
          <w:szCs w:val="22"/>
        </w:rPr>
        <w:t>9</w:t>
      </w:r>
      <w:r w:rsidRPr="00930AAF">
        <w:rPr>
          <w:rFonts w:ascii="Arial" w:hAnsi="Arial" w:cs="Arial"/>
          <w:color w:val="215E99"/>
          <w:sz w:val="22"/>
          <w:szCs w:val="22"/>
        </w:rPr>
        <w:t>.</w:t>
      </w:r>
      <w:r w:rsidRPr="00930AAF">
        <w:rPr>
          <w:rFonts w:ascii="Arial" w:hAnsi="Arial" w:cs="Arial"/>
          <w:sz w:val="22"/>
          <w:szCs w:val="22"/>
        </w:rPr>
        <w:t xml:space="preserve">1 </w:t>
      </w:r>
      <w:r w:rsidR="009F67EF">
        <w:rPr>
          <w:rFonts w:ascii="Arial" w:hAnsi="Arial" w:cs="Arial"/>
          <w:sz w:val="22"/>
          <w:szCs w:val="22"/>
        </w:rPr>
        <w:t xml:space="preserve">    </w:t>
      </w:r>
      <w:r w:rsidRPr="00930AAF">
        <w:rPr>
          <w:rFonts w:ascii="Arial" w:hAnsi="Arial" w:cs="Arial"/>
          <w:sz w:val="22"/>
          <w:szCs w:val="22"/>
        </w:rPr>
        <w:t>Pokud</w:t>
      </w:r>
      <w:r w:rsidR="004C7FB6" w:rsidRPr="00930AAF">
        <w:rPr>
          <w:rFonts w:ascii="Arial" w:hAnsi="Arial" w:cs="Arial"/>
          <w:sz w:val="22"/>
          <w:szCs w:val="22"/>
        </w:rPr>
        <w:t xml:space="preserve"> porušením povinností </w:t>
      </w:r>
      <w:r w:rsidR="00D72713" w:rsidRPr="00930AAF">
        <w:rPr>
          <w:rFonts w:ascii="Arial" w:hAnsi="Arial" w:cs="Arial"/>
          <w:sz w:val="22"/>
          <w:szCs w:val="22"/>
        </w:rPr>
        <w:t>Prodávající</w:t>
      </w:r>
      <w:r w:rsidR="004C7FB6" w:rsidRPr="00930AAF">
        <w:rPr>
          <w:rFonts w:ascii="Arial" w:hAnsi="Arial" w:cs="Arial"/>
          <w:sz w:val="22"/>
          <w:szCs w:val="22"/>
        </w:rPr>
        <w:t xml:space="preserve">ho, vyplývajících z obecně závazných právních předpisů či z této </w:t>
      </w:r>
      <w:r>
        <w:rPr>
          <w:rFonts w:ascii="Arial" w:hAnsi="Arial" w:cs="Arial"/>
          <w:sz w:val="22"/>
          <w:szCs w:val="22"/>
        </w:rPr>
        <w:t>S</w:t>
      </w:r>
      <w:r w:rsidR="004C7FB6" w:rsidRPr="00930AAF">
        <w:rPr>
          <w:rFonts w:ascii="Arial" w:hAnsi="Arial" w:cs="Arial"/>
          <w:sz w:val="22"/>
          <w:szCs w:val="22"/>
        </w:rPr>
        <w:t xml:space="preserve">mlouvy vznikne Kupujícímu či třetím osobám v důsledku použití či užívání Předmětu smlouvy jakákoliv škoda, odpovídá za ni </w:t>
      </w:r>
      <w:r w:rsidR="00D72713" w:rsidRPr="00930AAF">
        <w:rPr>
          <w:rFonts w:ascii="Arial" w:hAnsi="Arial" w:cs="Arial"/>
          <w:sz w:val="22"/>
          <w:szCs w:val="22"/>
        </w:rPr>
        <w:t>Prodávající</w:t>
      </w:r>
      <w:r w:rsidR="004C7FB6" w:rsidRPr="00930AAF">
        <w:rPr>
          <w:rFonts w:ascii="Arial" w:hAnsi="Arial" w:cs="Arial"/>
          <w:sz w:val="22"/>
          <w:szCs w:val="22"/>
        </w:rPr>
        <w:t>, a to bez ohledu na zavinění či na to, zda se tak stalo z úmyslu či z</w:t>
      </w:r>
      <w:r w:rsidR="00930AAF" w:rsidRPr="00930AAF">
        <w:rPr>
          <w:rFonts w:ascii="Arial" w:hAnsi="Arial" w:cs="Arial"/>
          <w:sz w:val="22"/>
          <w:szCs w:val="22"/>
        </w:rPr>
        <w:t> </w:t>
      </w:r>
      <w:r w:rsidR="004C7FB6" w:rsidRPr="00930AAF">
        <w:rPr>
          <w:rFonts w:ascii="Arial" w:hAnsi="Arial" w:cs="Arial"/>
          <w:sz w:val="22"/>
          <w:szCs w:val="22"/>
        </w:rPr>
        <w:t>nedbalosti</w:t>
      </w:r>
      <w:r w:rsidR="00930AAF" w:rsidRPr="00930AAF">
        <w:rPr>
          <w:rFonts w:ascii="Arial" w:hAnsi="Arial" w:cs="Arial"/>
          <w:sz w:val="22"/>
          <w:szCs w:val="22"/>
        </w:rPr>
        <w:t>.</w:t>
      </w:r>
      <w:r w:rsidR="004C7FB6" w:rsidRPr="00930AAF">
        <w:rPr>
          <w:rFonts w:ascii="Arial" w:hAnsi="Arial" w:cs="Arial"/>
          <w:sz w:val="22"/>
          <w:szCs w:val="22"/>
        </w:rPr>
        <w:t xml:space="preserve"> Ustanovení předchozí věty platí i poté, co dojde k odstoupení od této </w:t>
      </w:r>
      <w:r>
        <w:rPr>
          <w:rFonts w:ascii="Arial" w:hAnsi="Arial" w:cs="Arial"/>
          <w:sz w:val="22"/>
          <w:szCs w:val="22"/>
        </w:rPr>
        <w:t>S</w:t>
      </w:r>
      <w:r w:rsidR="004C7FB6" w:rsidRPr="00930AAF">
        <w:rPr>
          <w:rFonts w:ascii="Arial" w:hAnsi="Arial" w:cs="Arial"/>
          <w:sz w:val="22"/>
          <w:szCs w:val="22"/>
        </w:rPr>
        <w:t xml:space="preserve">mlouvy některou ze </w:t>
      </w:r>
      <w:r w:rsidR="00286335">
        <w:rPr>
          <w:rFonts w:ascii="Arial" w:hAnsi="Arial" w:cs="Arial"/>
          <w:sz w:val="22"/>
          <w:szCs w:val="22"/>
        </w:rPr>
        <w:t>S</w:t>
      </w:r>
      <w:r w:rsidR="004C7FB6" w:rsidRPr="00930AAF">
        <w:rPr>
          <w:rFonts w:ascii="Arial" w:hAnsi="Arial" w:cs="Arial"/>
          <w:sz w:val="22"/>
          <w:szCs w:val="22"/>
        </w:rPr>
        <w:t xml:space="preserve">tran či oběma </w:t>
      </w:r>
      <w:r w:rsidR="00115930">
        <w:rPr>
          <w:rFonts w:ascii="Arial" w:hAnsi="Arial" w:cs="Arial"/>
          <w:sz w:val="22"/>
          <w:szCs w:val="22"/>
        </w:rPr>
        <w:t>Strana</w:t>
      </w:r>
      <w:r w:rsidR="004C7FB6" w:rsidRPr="00930AAF">
        <w:rPr>
          <w:rFonts w:ascii="Arial" w:hAnsi="Arial" w:cs="Arial"/>
          <w:sz w:val="22"/>
          <w:szCs w:val="22"/>
        </w:rPr>
        <w:t>mi.</w:t>
      </w:r>
    </w:p>
    <w:p w14:paraId="7FE7EEFC" w14:textId="74B5C1E2" w:rsidR="00563471" w:rsidRPr="007E4A33" w:rsidRDefault="00044B86" w:rsidP="007E4A33">
      <w:pPr>
        <w:widowControl w:val="0"/>
        <w:suppressAutoHyphens w:val="0"/>
        <w:autoSpaceDE w:val="0"/>
        <w:spacing w:before="240" w:after="240"/>
        <w:rPr>
          <w:rFonts w:ascii="Arial" w:hAnsi="Arial" w:cs="Arial"/>
          <w:caps/>
          <w:sz w:val="28"/>
          <w:szCs w:val="28"/>
        </w:rPr>
      </w:pPr>
      <w:r w:rsidRPr="007E4A33">
        <w:rPr>
          <w:rFonts w:ascii="Arial" w:hAnsi="Arial" w:cs="Arial"/>
          <w:b/>
          <w:bCs/>
          <w:caps/>
          <w:sz w:val="28"/>
          <w:szCs w:val="28"/>
        </w:rPr>
        <w:t>10</w:t>
      </w:r>
      <w:r w:rsidR="00563471" w:rsidRPr="007E4A33">
        <w:rPr>
          <w:rFonts w:ascii="Arial" w:hAnsi="Arial" w:cs="Arial"/>
          <w:b/>
          <w:bCs/>
          <w:caps/>
          <w:sz w:val="28"/>
          <w:szCs w:val="28"/>
        </w:rPr>
        <w:t xml:space="preserve">. </w:t>
      </w:r>
      <w:r w:rsidR="00A565A3" w:rsidRPr="007E4A33">
        <w:rPr>
          <w:rFonts w:ascii="Arial" w:hAnsi="Arial" w:cs="Arial"/>
          <w:b/>
          <w:bCs/>
          <w:caps/>
          <w:sz w:val="28"/>
          <w:szCs w:val="28"/>
        </w:rPr>
        <w:t>Odstoupení od smlouvy</w:t>
      </w:r>
      <w:r w:rsidR="00563471" w:rsidRPr="007E4A33">
        <w:rPr>
          <w:rFonts w:ascii="Arial" w:hAnsi="Arial" w:cs="Arial"/>
          <w:b/>
          <w:bCs/>
          <w:caps/>
          <w:sz w:val="28"/>
          <w:szCs w:val="28"/>
        </w:rPr>
        <w:t xml:space="preserve"> </w:t>
      </w:r>
    </w:p>
    <w:p w14:paraId="7958DC5D" w14:textId="77777777" w:rsidR="000079DE" w:rsidRDefault="00044B86" w:rsidP="005A677D">
      <w:pPr>
        <w:tabs>
          <w:tab w:val="left" w:pos="426"/>
        </w:tabs>
        <w:ind w:left="567" w:hanging="567"/>
        <w:jc w:val="both"/>
        <w:rPr>
          <w:rFonts w:ascii="Arial" w:hAnsi="Arial" w:cs="Arial"/>
          <w:sz w:val="22"/>
          <w:szCs w:val="22"/>
        </w:rPr>
      </w:pPr>
      <w:r w:rsidRPr="007E4A33">
        <w:rPr>
          <w:rFonts w:ascii="Arial" w:hAnsi="Arial" w:cs="Arial"/>
          <w:sz w:val="22"/>
          <w:szCs w:val="22"/>
        </w:rPr>
        <w:t>10</w:t>
      </w:r>
      <w:r w:rsidR="00362B70" w:rsidRPr="007E4A33">
        <w:rPr>
          <w:rFonts w:ascii="Arial" w:hAnsi="Arial" w:cs="Arial"/>
          <w:sz w:val="22"/>
          <w:szCs w:val="22"/>
        </w:rPr>
        <w:t>.1</w:t>
      </w:r>
      <w:r w:rsidR="00362B70" w:rsidRPr="007E4A33">
        <w:rPr>
          <w:rFonts w:ascii="Arial" w:hAnsi="Arial" w:cs="Arial"/>
          <w:sz w:val="22"/>
          <w:szCs w:val="22"/>
        </w:rPr>
        <w:tab/>
      </w:r>
      <w:r w:rsidRPr="007E4A33">
        <w:rPr>
          <w:rFonts w:ascii="Arial" w:hAnsi="Arial" w:cs="Arial"/>
          <w:sz w:val="22"/>
          <w:szCs w:val="22"/>
        </w:rPr>
        <w:t xml:space="preserve"> </w:t>
      </w:r>
      <w:r w:rsidR="00362B70" w:rsidRPr="007E4A33">
        <w:rPr>
          <w:rFonts w:ascii="Arial" w:hAnsi="Arial" w:cs="Arial"/>
          <w:sz w:val="22"/>
          <w:szCs w:val="22"/>
        </w:rPr>
        <w:t xml:space="preserve">Smluvní </w:t>
      </w:r>
      <w:r w:rsidR="00115930">
        <w:rPr>
          <w:rFonts w:ascii="Arial" w:hAnsi="Arial" w:cs="Arial"/>
          <w:sz w:val="22"/>
          <w:szCs w:val="22"/>
        </w:rPr>
        <w:t>Strany</w:t>
      </w:r>
      <w:r w:rsidR="00362B70" w:rsidRPr="007E4A33">
        <w:rPr>
          <w:rFonts w:ascii="Arial" w:hAnsi="Arial" w:cs="Arial"/>
          <w:sz w:val="22"/>
          <w:szCs w:val="22"/>
        </w:rPr>
        <w:t xml:space="preserve"> mohou odstoupit od smlouvy z důvodu podstatného porušení </w:t>
      </w:r>
      <w:r w:rsidR="00930AAF">
        <w:rPr>
          <w:rFonts w:ascii="Arial" w:hAnsi="Arial" w:cs="Arial"/>
          <w:sz w:val="22"/>
          <w:szCs w:val="22"/>
        </w:rPr>
        <w:t>S</w:t>
      </w:r>
      <w:r w:rsidR="00362B70" w:rsidRPr="007E4A33">
        <w:rPr>
          <w:rFonts w:ascii="Arial" w:hAnsi="Arial" w:cs="Arial"/>
          <w:sz w:val="22"/>
          <w:szCs w:val="22"/>
        </w:rPr>
        <w:t>mlouvy.</w:t>
      </w:r>
    </w:p>
    <w:p w14:paraId="7824F08C" w14:textId="77777777" w:rsidR="000079DE" w:rsidRDefault="000079DE" w:rsidP="000079DE">
      <w:pPr>
        <w:tabs>
          <w:tab w:val="left" w:pos="426"/>
        </w:tabs>
        <w:ind w:left="425" w:hanging="425"/>
        <w:jc w:val="both"/>
        <w:rPr>
          <w:rFonts w:ascii="Arial" w:hAnsi="Arial" w:cs="Arial"/>
          <w:sz w:val="22"/>
          <w:szCs w:val="22"/>
        </w:rPr>
      </w:pPr>
    </w:p>
    <w:p w14:paraId="0FB1C8F1" w14:textId="289483F1" w:rsidR="00362B70" w:rsidRPr="007E4A33" w:rsidRDefault="005A677D" w:rsidP="00C60C25">
      <w:pPr>
        <w:tabs>
          <w:tab w:val="left" w:pos="0"/>
        </w:tabs>
        <w:ind w:left="567" w:hanging="567"/>
        <w:jc w:val="both"/>
        <w:rPr>
          <w:rFonts w:ascii="Arial" w:hAnsi="Arial" w:cs="Arial"/>
          <w:sz w:val="22"/>
          <w:szCs w:val="22"/>
        </w:rPr>
      </w:pPr>
      <w:proofErr w:type="gramStart"/>
      <w:r>
        <w:rPr>
          <w:rFonts w:ascii="Arial" w:hAnsi="Arial" w:cs="Arial"/>
          <w:sz w:val="22"/>
          <w:szCs w:val="22"/>
        </w:rPr>
        <w:t>10.2  Za</w:t>
      </w:r>
      <w:proofErr w:type="gramEnd"/>
      <w:r w:rsidR="00362B70" w:rsidRPr="007E4A33">
        <w:rPr>
          <w:rFonts w:ascii="Arial" w:hAnsi="Arial" w:cs="Arial"/>
          <w:sz w:val="22"/>
          <w:szCs w:val="22"/>
        </w:rPr>
        <w:t xml:space="preserve"> podstatné porušení smlouvy ze </w:t>
      </w:r>
      <w:r w:rsidR="00153CD1">
        <w:rPr>
          <w:rFonts w:ascii="Arial" w:hAnsi="Arial" w:cs="Arial"/>
          <w:sz w:val="22"/>
          <w:szCs w:val="22"/>
        </w:rPr>
        <w:t>s</w:t>
      </w:r>
      <w:r w:rsidR="00115930">
        <w:rPr>
          <w:rFonts w:ascii="Arial" w:hAnsi="Arial" w:cs="Arial"/>
          <w:sz w:val="22"/>
          <w:szCs w:val="22"/>
        </w:rPr>
        <w:t>trany</w:t>
      </w:r>
      <w:r w:rsidR="00362B70" w:rsidRPr="007E4A33">
        <w:rPr>
          <w:rFonts w:ascii="Arial" w:hAnsi="Arial" w:cs="Arial"/>
          <w:sz w:val="22"/>
          <w:szCs w:val="22"/>
        </w:rPr>
        <w:t xml:space="preserve"> </w:t>
      </w:r>
      <w:r w:rsidR="00D72713" w:rsidRPr="007E4A33">
        <w:rPr>
          <w:rFonts w:ascii="Arial" w:hAnsi="Arial" w:cs="Arial"/>
          <w:sz w:val="22"/>
          <w:szCs w:val="22"/>
        </w:rPr>
        <w:t>Prodávající</w:t>
      </w:r>
      <w:r w:rsidR="00362B70" w:rsidRPr="007E4A33">
        <w:rPr>
          <w:rFonts w:ascii="Arial" w:hAnsi="Arial" w:cs="Arial"/>
          <w:sz w:val="22"/>
          <w:szCs w:val="22"/>
        </w:rPr>
        <w:t xml:space="preserve">ho se považuje zejména nedodržení </w:t>
      </w:r>
      <w:r w:rsidR="000079DE">
        <w:rPr>
          <w:rFonts w:ascii="Arial" w:hAnsi="Arial" w:cs="Arial"/>
          <w:sz w:val="22"/>
          <w:szCs w:val="22"/>
        </w:rPr>
        <w:t xml:space="preserve">  </w:t>
      </w:r>
      <w:r w:rsidR="00362B70" w:rsidRPr="007E4A33">
        <w:rPr>
          <w:rFonts w:ascii="Arial" w:hAnsi="Arial" w:cs="Arial"/>
          <w:sz w:val="22"/>
          <w:szCs w:val="22"/>
        </w:rPr>
        <w:t xml:space="preserve">termínu předání předmětu smlouvy podle </w:t>
      </w:r>
      <w:r w:rsidR="00362B70" w:rsidRPr="00286335">
        <w:rPr>
          <w:rFonts w:ascii="Arial" w:hAnsi="Arial" w:cs="Arial"/>
          <w:sz w:val="22"/>
          <w:szCs w:val="22"/>
          <w:rPrChange w:id="16" w:author="Ovesná Romana" w:date="2025-08-15T12:22:00Z" w16du:dateUtc="2025-08-15T10:22:00Z">
            <w:rPr/>
          </w:rPrChange>
        </w:rPr>
        <w:t xml:space="preserve">čl. </w:t>
      </w:r>
      <w:r w:rsidR="00930AAF" w:rsidRPr="00286335">
        <w:rPr>
          <w:rFonts w:ascii="Arial" w:hAnsi="Arial" w:cs="Arial"/>
          <w:sz w:val="22"/>
          <w:szCs w:val="22"/>
        </w:rPr>
        <w:t>5</w:t>
      </w:r>
      <w:r w:rsidR="00362B70" w:rsidRPr="00286335">
        <w:rPr>
          <w:rFonts w:ascii="Arial" w:hAnsi="Arial" w:cs="Arial"/>
          <w:sz w:val="22"/>
          <w:szCs w:val="22"/>
          <w:rPrChange w:id="17" w:author="Ovesná Romana" w:date="2025-08-15T12:22:00Z" w16du:dateUtc="2025-08-15T10:22:00Z">
            <w:rPr/>
          </w:rPrChange>
        </w:rPr>
        <w:t xml:space="preserve"> odst. </w:t>
      </w:r>
      <w:r w:rsidR="00930AAF" w:rsidRPr="00286335">
        <w:rPr>
          <w:rFonts w:ascii="Arial" w:hAnsi="Arial" w:cs="Arial"/>
          <w:sz w:val="22"/>
          <w:szCs w:val="22"/>
        </w:rPr>
        <w:t>5</w:t>
      </w:r>
      <w:r w:rsidR="00362B70" w:rsidRPr="00286335">
        <w:rPr>
          <w:rFonts w:ascii="Arial" w:hAnsi="Arial" w:cs="Arial"/>
          <w:sz w:val="22"/>
          <w:szCs w:val="22"/>
          <w:rPrChange w:id="18" w:author="Ovesná Romana" w:date="2025-08-15T12:22:00Z" w16du:dateUtc="2025-08-15T10:22:00Z">
            <w:rPr/>
          </w:rPrChange>
        </w:rPr>
        <w:t>.</w:t>
      </w:r>
      <w:r w:rsidR="001B42E2" w:rsidRPr="00286335">
        <w:rPr>
          <w:rFonts w:ascii="Arial" w:hAnsi="Arial" w:cs="Arial"/>
          <w:sz w:val="22"/>
          <w:szCs w:val="22"/>
          <w:rPrChange w:id="19" w:author="Ovesná Romana" w:date="2025-08-15T12:22:00Z" w16du:dateUtc="2025-08-15T10:22:00Z">
            <w:rPr/>
          </w:rPrChange>
        </w:rPr>
        <w:t>1</w:t>
      </w:r>
      <w:r w:rsidR="00362B70" w:rsidRPr="007E4A33">
        <w:rPr>
          <w:rFonts w:ascii="Arial" w:hAnsi="Arial" w:cs="Arial"/>
          <w:sz w:val="22"/>
          <w:szCs w:val="22"/>
        </w:rPr>
        <w:t xml:space="preserve"> </w:t>
      </w:r>
      <w:r w:rsidR="00286335">
        <w:rPr>
          <w:rFonts w:ascii="Arial" w:hAnsi="Arial" w:cs="Arial"/>
          <w:sz w:val="22"/>
          <w:szCs w:val="22"/>
        </w:rPr>
        <w:t>S</w:t>
      </w:r>
      <w:r w:rsidR="00362B70" w:rsidRPr="007E4A33">
        <w:rPr>
          <w:rFonts w:ascii="Arial" w:hAnsi="Arial" w:cs="Arial"/>
          <w:sz w:val="22"/>
          <w:szCs w:val="22"/>
        </w:rPr>
        <w:t xml:space="preserve">mlouvy, nedodržení jakosti, nedodržení garantovaných parametrů daných smlouvou a nedodržení parametrů obvyklých. Kupující je oprávněn odstoupit od </w:t>
      </w:r>
      <w:r w:rsidR="00930AAF">
        <w:rPr>
          <w:rFonts w:ascii="Arial" w:hAnsi="Arial" w:cs="Arial"/>
          <w:sz w:val="22"/>
          <w:szCs w:val="22"/>
        </w:rPr>
        <w:t>S</w:t>
      </w:r>
      <w:r w:rsidR="00362B70" w:rsidRPr="007E4A33">
        <w:rPr>
          <w:rFonts w:ascii="Arial" w:hAnsi="Arial" w:cs="Arial"/>
          <w:sz w:val="22"/>
          <w:szCs w:val="22"/>
        </w:rPr>
        <w:t>mlouvy i v případě, že</w:t>
      </w:r>
      <w:r w:rsidR="00930AAF">
        <w:rPr>
          <w:rFonts w:ascii="Arial" w:hAnsi="Arial" w:cs="Arial"/>
          <w:sz w:val="22"/>
          <w:szCs w:val="22"/>
        </w:rPr>
        <w:t xml:space="preserve"> na Prodávajícího bylo zahájeno insolvenční řízení nebo likvidace. </w:t>
      </w:r>
      <w:r w:rsidR="00362B70" w:rsidRPr="007E4A33">
        <w:rPr>
          <w:rFonts w:ascii="Arial" w:hAnsi="Arial" w:cs="Arial"/>
          <w:sz w:val="22"/>
          <w:szCs w:val="22"/>
        </w:rPr>
        <w:t xml:space="preserve"> </w:t>
      </w:r>
    </w:p>
    <w:p w14:paraId="16F791CA" w14:textId="26DCA1E4" w:rsidR="00362B70" w:rsidRPr="007E4A33" w:rsidRDefault="00044B86" w:rsidP="00C60C25">
      <w:pPr>
        <w:tabs>
          <w:tab w:val="left" w:pos="0"/>
        </w:tabs>
        <w:spacing w:before="120"/>
        <w:ind w:left="567" w:hanging="567"/>
        <w:jc w:val="both"/>
        <w:rPr>
          <w:rFonts w:ascii="Arial" w:hAnsi="Arial" w:cs="Arial"/>
          <w:sz w:val="22"/>
          <w:szCs w:val="22"/>
        </w:rPr>
      </w:pPr>
      <w:r w:rsidRPr="007E4A33">
        <w:rPr>
          <w:rFonts w:ascii="Arial" w:hAnsi="Arial" w:cs="Arial"/>
          <w:sz w:val="22"/>
          <w:szCs w:val="22"/>
        </w:rPr>
        <w:t>10</w:t>
      </w:r>
      <w:r w:rsidR="00362B70" w:rsidRPr="007E4A33">
        <w:rPr>
          <w:rFonts w:ascii="Arial" w:hAnsi="Arial" w:cs="Arial"/>
          <w:sz w:val="22"/>
          <w:szCs w:val="22"/>
        </w:rPr>
        <w:t>.</w:t>
      </w:r>
      <w:r w:rsidR="000D15EE" w:rsidRPr="007E4A33">
        <w:rPr>
          <w:rFonts w:ascii="Arial" w:hAnsi="Arial" w:cs="Arial"/>
          <w:sz w:val="22"/>
          <w:szCs w:val="22"/>
        </w:rPr>
        <w:t>3</w:t>
      </w:r>
      <w:r w:rsidRPr="007E4A33">
        <w:rPr>
          <w:rFonts w:ascii="Arial" w:hAnsi="Arial" w:cs="Arial"/>
          <w:sz w:val="22"/>
          <w:szCs w:val="22"/>
        </w:rPr>
        <w:t xml:space="preserve"> </w:t>
      </w:r>
      <w:r w:rsidR="00362B70" w:rsidRPr="007E4A33">
        <w:rPr>
          <w:rFonts w:ascii="Arial" w:hAnsi="Arial" w:cs="Arial"/>
          <w:sz w:val="22"/>
          <w:szCs w:val="22"/>
        </w:rPr>
        <w:tab/>
        <w:t xml:space="preserve">Za podstatné porušení smlouvy ze </w:t>
      </w:r>
      <w:r w:rsidR="00153CD1">
        <w:rPr>
          <w:rFonts w:ascii="Arial" w:hAnsi="Arial" w:cs="Arial"/>
          <w:sz w:val="22"/>
          <w:szCs w:val="22"/>
        </w:rPr>
        <w:t>s</w:t>
      </w:r>
      <w:r w:rsidR="00115930">
        <w:rPr>
          <w:rFonts w:ascii="Arial" w:hAnsi="Arial" w:cs="Arial"/>
          <w:sz w:val="22"/>
          <w:szCs w:val="22"/>
        </w:rPr>
        <w:t>trany</w:t>
      </w:r>
      <w:r w:rsidR="00362B70" w:rsidRPr="007E4A33">
        <w:rPr>
          <w:rFonts w:ascii="Arial" w:hAnsi="Arial" w:cs="Arial"/>
          <w:sz w:val="22"/>
          <w:szCs w:val="22"/>
        </w:rPr>
        <w:t xml:space="preserve"> </w:t>
      </w:r>
      <w:r w:rsidR="008A2E83" w:rsidRPr="007E4A33">
        <w:rPr>
          <w:rFonts w:ascii="Arial" w:hAnsi="Arial" w:cs="Arial"/>
          <w:sz w:val="22"/>
          <w:szCs w:val="22"/>
        </w:rPr>
        <w:t>K</w:t>
      </w:r>
      <w:r w:rsidR="00362B70" w:rsidRPr="007E4A33">
        <w:rPr>
          <w:rFonts w:ascii="Arial" w:hAnsi="Arial" w:cs="Arial"/>
          <w:sz w:val="22"/>
          <w:szCs w:val="22"/>
        </w:rPr>
        <w:t xml:space="preserve">upujícího se považuje zejména bezdůvodně neuhrazená faktura po </w:t>
      </w:r>
      <w:r w:rsidR="00362B70" w:rsidRPr="00286335">
        <w:rPr>
          <w:rFonts w:ascii="Arial" w:hAnsi="Arial" w:cs="Arial"/>
          <w:sz w:val="22"/>
          <w:szCs w:val="22"/>
        </w:rPr>
        <w:t xml:space="preserve">splatnosti </w:t>
      </w:r>
      <w:r w:rsidR="00362B70" w:rsidRPr="00286335">
        <w:rPr>
          <w:rFonts w:ascii="Arial" w:hAnsi="Arial" w:cs="Arial"/>
          <w:sz w:val="22"/>
          <w:szCs w:val="22"/>
          <w:rPrChange w:id="20" w:author="Ovesná Romana" w:date="2025-08-15T12:22:00Z" w16du:dateUtc="2025-08-15T10:22:00Z">
            <w:rPr/>
          </w:rPrChange>
        </w:rPr>
        <w:t>více než 30 dní.</w:t>
      </w:r>
    </w:p>
    <w:p w14:paraId="2FC7B438" w14:textId="201508BF" w:rsidR="00362B70" w:rsidRPr="007E4A33" w:rsidRDefault="007E4A33" w:rsidP="005A677D">
      <w:pPr>
        <w:widowControl w:val="0"/>
        <w:tabs>
          <w:tab w:val="left" w:pos="0"/>
        </w:tabs>
        <w:autoSpaceDE w:val="0"/>
        <w:spacing w:before="120"/>
        <w:ind w:left="567" w:hanging="567"/>
        <w:jc w:val="both"/>
        <w:rPr>
          <w:rFonts w:ascii="Arial" w:hAnsi="Arial" w:cs="Arial"/>
          <w:sz w:val="22"/>
          <w:szCs w:val="22"/>
        </w:rPr>
      </w:pPr>
      <w:r w:rsidRPr="007E4A33">
        <w:rPr>
          <w:rFonts w:ascii="Arial" w:hAnsi="Arial" w:cs="Arial"/>
          <w:sz w:val="22"/>
          <w:szCs w:val="22"/>
        </w:rPr>
        <w:t>10</w:t>
      </w:r>
      <w:r w:rsidR="00362B70" w:rsidRPr="007E4A33">
        <w:rPr>
          <w:rFonts w:ascii="Arial" w:hAnsi="Arial" w:cs="Arial"/>
          <w:sz w:val="22"/>
          <w:szCs w:val="22"/>
        </w:rPr>
        <w:t>.</w:t>
      </w:r>
      <w:r w:rsidR="000D15EE" w:rsidRPr="007E4A33">
        <w:rPr>
          <w:rFonts w:ascii="Arial" w:hAnsi="Arial" w:cs="Arial"/>
          <w:sz w:val="22"/>
          <w:szCs w:val="22"/>
        </w:rPr>
        <w:t>4</w:t>
      </w:r>
      <w:r w:rsidR="00362B70" w:rsidRPr="007E4A33">
        <w:rPr>
          <w:rFonts w:ascii="Arial" w:hAnsi="Arial" w:cs="Arial"/>
          <w:sz w:val="22"/>
          <w:szCs w:val="22"/>
        </w:rPr>
        <w:tab/>
        <w:t xml:space="preserve">V případě odstoupení od </w:t>
      </w:r>
      <w:r w:rsidR="00930AAF">
        <w:rPr>
          <w:rFonts w:ascii="Arial" w:hAnsi="Arial" w:cs="Arial"/>
          <w:sz w:val="22"/>
          <w:szCs w:val="22"/>
        </w:rPr>
        <w:t>S</w:t>
      </w:r>
      <w:r w:rsidR="00362B70" w:rsidRPr="007E4A33">
        <w:rPr>
          <w:rFonts w:ascii="Arial" w:hAnsi="Arial" w:cs="Arial"/>
          <w:sz w:val="22"/>
          <w:szCs w:val="22"/>
        </w:rPr>
        <w:t xml:space="preserve">mlouvy jedné </w:t>
      </w:r>
      <w:r w:rsidR="00115930">
        <w:rPr>
          <w:rFonts w:ascii="Arial" w:hAnsi="Arial" w:cs="Arial"/>
          <w:sz w:val="22"/>
          <w:szCs w:val="22"/>
        </w:rPr>
        <w:t>Strany</w:t>
      </w:r>
      <w:r w:rsidR="00362B70" w:rsidRPr="007E4A33">
        <w:rPr>
          <w:rFonts w:ascii="Arial" w:hAnsi="Arial" w:cs="Arial"/>
          <w:sz w:val="22"/>
          <w:szCs w:val="22"/>
        </w:rPr>
        <w:t xml:space="preserve">, uhradí druhá </w:t>
      </w:r>
      <w:r w:rsidR="00115930">
        <w:rPr>
          <w:rFonts w:ascii="Arial" w:hAnsi="Arial" w:cs="Arial"/>
          <w:sz w:val="22"/>
          <w:szCs w:val="22"/>
        </w:rPr>
        <w:t>Strana</w:t>
      </w:r>
      <w:r w:rsidR="00362B70" w:rsidRPr="007E4A33">
        <w:rPr>
          <w:rFonts w:ascii="Arial" w:hAnsi="Arial" w:cs="Arial"/>
          <w:sz w:val="22"/>
          <w:szCs w:val="22"/>
        </w:rPr>
        <w:t xml:space="preserve"> prokazatelné </w:t>
      </w:r>
      <w:r w:rsidR="00362B70" w:rsidRPr="007E4A33">
        <w:rPr>
          <w:rFonts w:ascii="Arial" w:hAnsi="Arial" w:cs="Arial"/>
          <w:sz w:val="22"/>
          <w:szCs w:val="22"/>
        </w:rPr>
        <w:br/>
        <w:t xml:space="preserve">a účelně vynaložené náklady, které poškozené </w:t>
      </w:r>
      <w:r w:rsidR="00286335">
        <w:rPr>
          <w:rFonts w:ascii="Arial" w:hAnsi="Arial" w:cs="Arial"/>
          <w:sz w:val="22"/>
          <w:szCs w:val="22"/>
        </w:rPr>
        <w:t>S</w:t>
      </w:r>
      <w:r w:rsidR="00362B70" w:rsidRPr="007E4A33">
        <w:rPr>
          <w:rFonts w:ascii="Arial" w:hAnsi="Arial" w:cs="Arial"/>
          <w:sz w:val="22"/>
          <w:szCs w:val="22"/>
        </w:rPr>
        <w:t xml:space="preserve">traně vzniknou v souvislosti s touto </w:t>
      </w:r>
      <w:r w:rsidR="00286335" w:rsidRPr="00286335">
        <w:rPr>
          <w:rFonts w:ascii="Arial" w:hAnsi="Arial" w:cs="Arial"/>
          <w:sz w:val="22"/>
          <w:szCs w:val="22"/>
        </w:rPr>
        <w:t>S</w:t>
      </w:r>
      <w:r w:rsidR="00362B70" w:rsidRPr="00286335">
        <w:rPr>
          <w:rFonts w:ascii="Arial" w:hAnsi="Arial" w:cs="Arial"/>
          <w:sz w:val="22"/>
          <w:szCs w:val="22"/>
        </w:rPr>
        <w:t>mlouvou.</w:t>
      </w:r>
      <w:r w:rsidR="00362B70" w:rsidRPr="007E4A33">
        <w:rPr>
          <w:rFonts w:ascii="Arial" w:hAnsi="Arial" w:cs="Arial"/>
          <w:sz w:val="22"/>
          <w:szCs w:val="22"/>
        </w:rPr>
        <w:t xml:space="preserve"> Odstoupením od </w:t>
      </w:r>
      <w:r w:rsidR="00286335" w:rsidRPr="00256CD4">
        <w:rPr>
          <w:rFonts w:ascii="Arial" w:hAnsi="Arial" w:cs="Arial"/>
          <w:sz w:val="22"/>
          <w:szCs w:val="22"/>
        </w:rPr>
        <w:t>S</w:t>
      </w:r>
      <w:r w:rsidR="00362B70" w:rsidRPr="00256CD4">
        <w:rPr>
          <w:rFonts w:ascii="Arial" w:hAnsi="Arial" w:cs="Arial"/>
          <w:sz w:val="22"/>
          <w:szCs w:val="22"/>
        </w:rPr>
        <w:t xml:space="preserve">mlouvy není dotčen nárok na náhradu případné škody, pokud není v jiných ustanoveních </w:t>
      </w:r>
      <w:r w:rsidR="00256CD4" w:rsidRPr="00256CD4">
        <w:rPr>
          <w:rFonts w:ascii="Arial" w:hAnsi="Arial" w:cs="Arial"/>
          <w:sz w:val="22"/>
          <w:szCs w:val="22"/>
        </w:rPr>
        <w:t>S</w:t>
      </w:r>
      <w:r w:rsidR="00362B70" w:rsidRPr="00256CD4">
        <w:rPr>
          <w:rFonts w:ascii="Arial" w:hAnsi="Arial" w:cs="Arial"/>
          <w:sz w:val="22"/>
          <w:szCs w:val="22"/>
        </w:rPr>
        <w:t>mlouvy dohodnuto</w:t>
      </w:r>
      <w:r w:rsidR="00362B70" w:rsidRPr="007E4A33">
        <w:rPr>
          <w:rFonts w:ascii="Arial" w:hAnsi="Arial" w:cs="Arial"/>
          <w:sz w:val="22"/>
          <w:szCs w:val="22"/>
        </w:rPr>
        <w:t xml:space="preserve"> jinak. </w:t>
      </w:r>
    </w:p>
    <w:p w14:paraId="51EED099" w14:textId="002D15C4" w:rsidR="002C0681" w:rsidRPr="00CE4488" w:rsidRDefault="00CE4488" w:rsidP="005A677D">
      <w:pPr>
        <w:pStyle w:val="Odstavecseseznamem"/>
        <w:widowControl w:val="0"/>
        <w:tabs>
          <w:tab w:val="left" w:pos="142"/>
        </w:tabs>
        <w:suppressAutoHyphens w:val="0"/>
        <w:autoSpaceDE w:val="0"/>
        <w:autoSpaceDN w:val="0"/>
        <w:adjustRightInd w:val="0"/>
        <w:spacing w:before="120" w:after="120"/>
        <w:ind w:left="567" w:hanging="567"/>
        <w:contextualSpacing/>
        <w:jc w:val="both"/>
        <w:rPr>
          <w:rFonts w:ascii="Arial" w:hAnsi="Arial" w:cs="Arial"/>
          <w:sz w:val="22"/>
          <w:szCs w:val="22"/>
        </w:rPr>
      </w:pPr>
      <w:proofErr w:type="gramStart"/>
      <w:r w:rsidRPr="00CE4488">
        <w:rPr>
          <w:rFonts w:ascii="Arial" w:hAnsi="Arial" w:cs="Arial"/>
          <w:sz w:val="22"/>
          <w:szCs w:val="22"/>
        </w:rPr>
        <w:t>10</w:t>
      </w:r>
      <w:r w:rsidR="002C0681" w:rsidRPr="00CE4488">
        <w:rPr>
          <w:rFonts w:ascii="Arial" w:hAnsi="Arial" w:cs="Arial"/>
          <w:sz w:val="22"/>
          <w:szCs w:val="22"/>
        </w:rPr>
        <w:t xml:space="preserve">.5 </w:t>
      </w:r>
      <w:r w:rsidR="005A677D">
        <w:rPr>
          <w:rFonts w:ascii="Arial" w:hAnsi="Arial" w:cs="Arial"/>
          <w:sz w:val="22"/>
          <w:szCs w:val="22"/>
        </w:rPr>
        <w:t xml:space="preserve"> </w:t>
      </w:r>
      <w:r w:rsidR="002C0681" w:rsidRPr="00CE4488">
        <w:rPr>
          <w:rFonts w:ascii="Arial" w:hAnsi="Arial" w:cs="Arial"/>
          <w:color w:val="000000"/>
          <w:sz w:val="22"/>
          <w:szCs w:val="22"/>
        </w:rPr>
        <w:t>Kupující</w:t>
      </w:r>
      <w:proofErr w:type="gramEnd"/>
      <w:r w:rsidR="002C0681" w:rsidRPr="00CE4488">
        <w:rPr>
          <w:rFonts w:ascii="Arial" w:hAnsi="Arial" w:cs="Arial"/>
          <w:color w:val="000000"/>
          <w:sz w:val="22"/>
          <w:szCs w:val="22"/>
        </w:rPr>
        <w:t xml:space="preserve"> má dále právo odstoupit od smlouvy s </w:t>
      </w:r>
      <w:r w:rsidR="00D72713" w:rsidRPr="00CE4488">
        <w:rPr>
          <w:rFonts w:ascii="Arial" w:hAnsi="Arial" w:cs="Arial"/>
          <w:color w:val="000000"/>
          <w:sz w:val="22"/>
          <w:szCs w:val="22"/>
        </w:rPr>
        <w:t>Prodávající</w:t>
      </w:r>
      <w:r w:rsidR="002C0681" w:rsidRPr="00CE4488">
        <w:rPr>
          <w:rFonts w:ascii="Arial" w:hAnsi="Arial" w:cs="Arial"/>
          <w:color w:val="000000"/>
          <w:sz w:val="22"/>
          <w:szCs w:val="22"/>
        </w:rPr>
        <w:t>m,</w:t>
      </w:r>
      <w:r w:rsidRPr="00CE4488">
        <w:rPr>
          <w:rFonts w:ascii="Arial" w:hAnsi="Arial" w:cs="Arial"/>
          <w:color w:val="000000"/>
          <w:sz w:val="22"/>
          <w:szCs w:val="22"/>
        </w:rPr>
        <w:t xml:space="preserve"> </w:t>
      </w:r>
      <w:r w:rsidRPr="00CE4488">
        <w:rPr>
          <w:rFonts w:ascii="Arial" w:hAnsi="Arial" w:cs="Arial"/>
          <w:sz w:val="22"/>
          <w:szCs w:val="22"/>
        </w:rPr>
        <w:t xml:space="preserve">z důvodů uvedených v </w:t>
      </w:r>
      <w:proofErr w:type="spellStart"/>
      <w:r w:rsidRPr="00CE4488">
        <w:rPr>
          <w:rFonts w:ascii="Arial" w:hAnsi="Arial" w:cs="Arial"/>
          <w:sz w:val="22"/>
          <w:szCs w:val="22"/>
        </w:rPr>
        <w:t>ust</w:t>
      </w:r>
      <w:proofErr w:type="spellEnd"/>
      <w:r w:rsidRPr="00CE4488">
        <w:rPr>
          <w:rFonts w:ascii="Arial" w:hAnsi="Arial" w:cs="Arial"/>
          <w:sz w:val="22"/>
          <w:szCs w:val="22"/>
        </w:rPr>
        <w:t>. § 223 zákona č. 134/2016 Sb., o zadávání veřejných zakázek.</w:t>
      </w:r>
      <w:r w:rsidR="002C0681" w:rsidRPr="00CE4488">
        <w:rPr>
          <w:rFonts w:ascii="Arial" w:hAnsi="Arial" w:cs="Arial"/>
          <w:color w:val="000000"/>
          <w:sz w:val="22"/>
          <w:szCs w:val="22"/>
        </w:rPr>
        <w:t xml:space="preserve"> </w:t>
      </w:r>
    </w:p>
    <w:p w14:paraId="05AB6697" w14:textId="363F315F" w:rsidR="00563471" w:rsidRPr="00B27B04" w:rsidRDefault="00892EED" w:rsidP="00B27B04">
      <w:pPr>
        <w:spacing w:before="240" w:after="240"/>
        <w:rPr>
          <w:rFonts w:ascii="Arial" w:eastAsia="Arial" w:hAnsi="Arial" w:cs="Arial"/>
          <w:b/>
          <w:caps/>
          <w:sz w:val="28"/>
          <w:szCs w:val="28"/>
        </w:rPr>
      </w:pPr>
      <w:r w:rsidRPr="00B27B04">
        <w:rPr>
          <w:rFonts w:ascii="Arial" w:eastAsia="Arial" w:hAnsi="Arial" w:cs="Arial"/>
          <w:b/>
          <w:caps/>
          <w:sz w:val="28"/>
          <w:szCs w:val="28"/>
        </w:rPr>
        <w:t>11</w:t>
      </w:r>
      <w:r w:rsidR="007920A1" w:rsidRPr="00B27B04">
        <w:rPr>
          <w:rFonts w:ascii="Arial" w:eastAsia="Arial" w:hAnsi="Arial" w:cs="Arial"/>
          <w:b/>
          <w:caps/>
          <w:sz w:val="28"/>
          <w:szCs w:val="28"/>
        </w:rPr>
        <w:t xml:space="preserve">. </w:t>
      </w:r>
      <w:r w:rsidR="00A565A3" w:rsidRPr="00B27B04">
        <w:rPr>
          <w:rFonts w:ascii="Arial" w:eastAsia="Arial" w:hAnsi="Arial" w:cs="Arial"/>
          <w:b/>
          <w:caps/>
          <w:sz w:val="28"/>
          <w:szCs w:val="28"/>
        </w:rPr>
        <w:t xml:space="preserve">Ujednání o úrocích z prodlení a smluvní pokutě </w:t>
      </w:r>
    </w:p>
    <w:p w14:paraId="36BBD432" w14:textId="60EF140E" w:rsidR="00563471" w:rsidRPr="00B27B04" w:rsidRDefault="00892EED" w:rsidP="00C60C25">
      <w:pPr>
        <w:pStyle w:val="seznamoslovan0"/>
        <w:tabs>
          <w:tab w:val="left" w:pos="567"/>
        </w:tabs>
        <w:spacing w:before="57" w:after="120"/>
        <w:ind w:left="567" w:hanging="567"/>
        <w:jc w:val="both"/>
        <w:rPr>
          <w:rFonts w:ascii="Arial" w:eastAsia="Calibri" w:hAnsi="Arial" w:cs="Arial"/>
          <w:sz w:val="22"/>
          <w:szCs w:val="22"/>
        </w:rPr>
      </w:pPr>
      <w:r w:rsidRPr="00B27B04">
        <w:rPr>
          <w:rFonts w:ascii="Arial" w:eastAsia="Arial" w:hAnsi="Arial" w:cs="Arial"/>
          <w:sz w:val="22"/>
          <w:szCs w:val="22"/>
        </w:rPr>
        <w:t>11</w:t>
      </w:r>
      <w:r w:rsidR="00563471" w:rsidRPr="00B27B04">
        <w:rPr>
          <w:rFonts w:ascii="Arial" w:eastAsia="Arial" w:hAnsi="Arial" w:cs="Arial"/>
          <w:sz w:val="22"/>
          <w:szCs w:val="22"/>
        </w:rPr>
        <w:t>.1 Pro případ prodlení Kupujícího s úhradou plateb ve lhůtě uvedené v</w:t>
      </w:r>
      <w:r w:rsidR="00065DE9" w:rsidRPr="00B27B04">
        <w:rPr>
          <w:rFonts w:ascii="Arial" w:eastAsia="Arial" w:hAnsi="Arial" w:cs="Arial"/>
          <w:sz w:val="22"/>
          <w:szCs w:val="22"/>
        </w:rPr>
        <w:t xml:space="preserve"> </w:t>
      </w:r>
      <w:r w:rsidR="00065DE9" w:rsidRPr="00492DD8">
        <w:rPr>
          <w:rFonts w:ascii="Arial" w:eastAsia="Arial" w:hAnsi="Arial" w:cs="Arial"/>
          <w:sz w:val="22"/>
          <w:szCs w:val="22"/>
          <w:rPrChange w:id="21" w:author="Ovesná Romana" w:date="2025-08-15T12:22:00Z" w16du:dateUtc="2025-08-15T10:22:00Z">
            <w:rPr>
              <w:rFonts w:eastAsia="Arial"/>
            </w:rPr>
          </w:rPrChange>
        </w:rPr>
        <w:t xml:space="preserve">čl. </w:t>
      </w:r>
      <w:r w:rsidR="00115930" w:rsidRPr="00492DD8">
        <w:rPr>
          <w:rFonts w:ascii="Arial" w:eastAsia="Arial" w:hAnsi="Arial" w:cs="Arial"/>
          <w:sz w:val="22"/>
          <w:szCs w:val="22"/>
        </w:rPr>
        <w:t>4</w:t>
      </w:r>
      <w:r w:rsidR="00065DE9" w:rsidRPr="00492DD8">
        <w:rPr>
          <w:rFonts w:ascii="Arial" w:eastAsia="Arial" w:hAnsi="Arial" w:cs="Arial"/>
          <w:sz w:val="22"/>
          <w:szCs w:val="22"/>
          <w:rPrChange w:id="22" w:author="Ovesná Romana" w:date="2025-08-15T12:22:00Z" w16du:dateUtc="2025-08-15T10:22:00Z">
            <w:rPr>
              <w:rFonts w:eastAsia="Arial"/>
            </w:rPr>
          </w:rPrChange>
        </w:rPr>
        <w:t xml:space="preserve">, odst. </w:t>
      </w:r>
      <w:r w:rsidR="00115930" w:rsidRPr="00492DD8">
        <w:rPr>
          <w:rFonts w:ascii="Arial" w:eastAsia="Arial" w:hAnsi="Arial" w:cs="Arial"/>
          <w:sz w:val="22"/>
          <w:szCs w:val="22"/>
        </w:rPr>
        <w:t>4.6</w:t>
      </w:r>
      <w:r w:rsidR="00563471" w:rsidRPr="00492DD8">
        <w:rPr>
          <w:rFonts w:ascii="Arial" w:eastAsia="Arial" w:hAnsi="Arial" w:cs="Arial"/>
          <w:sz w:val="22"/>
          <w:szCs w:val="22"/>
        </w:rPr>
        <w:t xml:space="preserve"> </w:t>
      </w:r>
      <w:r w:rsidR="00115930" w:rsidRPr="00492DD8">
        <w:rPr>
          <w:rFonts w:ascii="Arial" w:eastAsia="Arial" w:hAnsi="Arial" w:cs="Arial"/>
          <w:sz w:val="22"/>
          <w:szCs w:val="22"/>
        </w:rPr>
        <w:t>S</w:t>
      </w:r>
      <w:r w:rsidR="00563471" w:rsidRPr="00492DD8">
        <w:rPr>
          <w:rFonts w:ascii="Arial" w:eastAsia="Arial" w:hAnsi="Arial" w:cs="Arial"/>
          <w:sz w:val="22"/>
          <w:szCs w:val="22"/>
        </w:rPr>
        <w:t>mlouvy</w:t>
      </w:r>
      <w:r w:rsidR="00563471" w:rsidRPr="00B27B04">
        <w:rPr>
          <w:rFonts w:ascii="Arial" w:eastAsia="Arial" w:hAnsi="Arial" w:cs="Arial"/>
          <w:sz w:val="22"/>
          <w:szCs w:val="22"/>
        </w:rPr>
        <w:t xml:space="preserve"> je </w:t>
      </w:r>
      <w:r w:rsidR="00D72713" w:rsidRPr="00B27B04">
        <w:rPr>
          <w:rFonts w:ascii="Arial" w:eastAsia="Arial" w:hAnsi="Arial" w:cs="Arial"/>
          <w:sz w:val="22"/>
          <w:szCs w:val="22"/>
        </w:rPr>
        <w:t>Prodávající</w:t>
      </w:r>
      <w:r w:rsidR="00563471" w:rsidRPr="00B27B04">
        <w:rPr>
          <w:rFonts w:ascii="Arial" w:eastAsia="Arial" w:hAnsi="Arial" w:cs="Arial"/>
          <w:sz w:val="22"/>
          <w:szCs w:val="22"/>
        </w:rPr>
        <w:t xml:space="preserve"> oprávněn požadovat po Kupujícím zaplacení úroků z prodlení ve výši 0,03 % z dlužné částky za každý den prodlení.</w:t>
      </w:r>
    </w:p>
    <w:p w14:paraId="48F4C685" w14:textId="2310798A" w:rsidR="00563471" w:rsidRPr="00B27B04" w:rsidRDefault="00892EED" w:rsidP="00C60C25">
      <w:pPr>
        <w:tabs>
          <w:tab w:val="left" w:pos="142"/>
        </w:tabs>
        <w:suppressAutoHyphens w:val="0"/>
        <w:spacing w:after="120"/>
        <w:ind w:left="567" w:hanging="567"/>
        <w:jc w:val="both"/>
        <w:rPr>
          <w:rFonts w:ascii="Arial" w:eastAsia="Arial" w:hAnsi="Arial" w:cs="Arial"/>
          <w:sz w:val="22"/>
          <w:szCs w:val="22"/>
        </w:rPr>
      </w:pPr>
      <w:r w:rsidRPr="00B27B04">
        <w:rPr>
          <w:rFonts w:ascii="Arial" w:eastAsia="Arial" w:hAnsi="Arial" w:cs="Arial"/>
          <w:sz w:val="22"/>
          <w:szCs w:val="22"/>
        </w:rPr>
        <w:t>11</w:t>
      </w:r>
      <w:r w:rsidR="00563471" w:rsidRPr="00B27B04">
        <w:rPr>
          <w:rFonts w:ascii="Arial" w:eastAsia="Arial" w:hAnsi="Arial" w:cs="Arial"/>
          <w:sz w:val="22"/>
          <w:szCs w:val="22"/>
        </w:rPr>
        <w:t xml:space="preserve">.2 </w:t>
      </w:r>
      <w:r w:rsidR="00563471" w:rsidRPr="00B27B04">
        <w:rPr>
          <w:rFonts w:ascii="Arial" w:hAnsi="Arial" w:cs="Arial"/>
          <w:sz w:val="22"/>
          <w:szCs w:val="22"/>
        </w:rPr>
        <w:t xml:space="preserve">Bude-li </w:t>
      </w:r>
      <w:r w:rsidR="00D72713" w:rsidRPr="00B27B04">
        <w:rPr>
          <w:rFonts w:ascii="Arial" w:hAnsi="Arial" w:cs="Arial"/>
          <w:sz w:val="22"/>
          <w:szCs w:val="22"/>
        </w:rPr>
        <w:t>Prodávající</w:t>
      </w:r>
      <w:r w:rsidR="00563471" w:rsidRPr="00B27B04">
        <w:rPr>
          <w:rFonts w:ascii="Arial" w:hAnsi="Arial" w:cs="Arial"/>
          <w:sz w:val="22"/>
          <w:szCs w:val="22"/>
        </w:rPr>
        <w:t xml:space="preserve"> v prod</w:t>
      </w:r>
      <w:r w:rsidR="00CE2D48" w:rsidRPr="00B27B04">
        <w:rPr>
          <w:rFonts w:ascii="Arial" w:hAnsi="Arial" w:cs="Arial"/>
          <w:sz w:val="22"/>
          <w:szCs w:val="22"/>
        </w:rPr>
        <w:t xml:space="preserve">lení s plněním závazku </w:t>
      </w:r>
      <w:r w:rsidR="00CE2D48" w:rsidRPr="00492DD8">
        <w:rPr>
          <w:rFonts w:ascii="Arial" w:hAnsi="Arial" w:cs="Arial"/>
          <w:sz w:val="22"/>
          <w:szCs w:val="22"/>
        </w:rPr>
        <w:t xml:space="preserve">dle </w:t>
      </w:r>
      <w:r w:rsidR="00CE2D48" w:rsidRPr="00492DD8">
        <w:rPr>
          <w:rFonts w:ascii="Arial" w:hAnsi="Arial" w:cs="Arial"/>
          <w:sz w:val="22"/>
          <w:szCs w:val="22"/>
          <w:rPrChange w:id="23" w:author="Ovesná Romana" w:date="2025-08-15T12:22:00Z" w16du:dateUtc="2025-08-15T10:22:00Z">
            <w:rPr/>
          </w:rPrChange>
        </w:rPr>
        <w:t xml:space="preserve">čl. </w:t>
      </w:r>
      <w:r w:rsidR="00115930" w:rsidRPr="00492DD8">
        <w:rPr>
          <w:rFonts w:ascii="Arial" w:hAnsi="Arial" w:cs="Arial"/>
          <w:sz w:val="22"/>
          <w:szCs w:val="22"/>
        </w:rPr>
        <w:t>5</w:t>
      </w:r>
      <w:r w:rsidR="00CE2D48" w:rsidRPr="00492DD8">
        <w:rPr>
          <w:rFonts w:ascii="Arial" w:hAnsi="Arial" w:cs="Arial"/>
          <w:sz w:val="22"/>
          <w:szCs w:val="22"/>
          <w:rPrChange w:id="24" w:author="Ovesná Romana" w:date="2025-08-15T12:22:00Z" w16du:dateUtc="2025-08-15T10:22:00Z">
            <w:rPr/>
          </w:rPrChange>
        </w:rPr>
        <w:t xml:space="preserve"> odst. </w:t>
      </w:r>
      <w:r w:rsidR="00115930" w:rsidRPr="00492DD8">
        <w:rPr>
          <w:rFonts w:ascii="Arial" w:hAnsi="Arial" w:cs="Arial"/>
          <w:sz w:val="22"/>
          <w:szCs w:val="22"/>
        </w:rPr>
        <w:t>5</w:t>
      </w:r>
      <w:r w:rsidR="00CE2D48" w:rsidRPr="00492DD8">
        <w:rPr>
          <w:rFonts w:ascii="Arial" w:hAnsi="Arial" w:cs="Arial"/>
          <w:sz w:val="22"/>
          <w:szCs w:val="22"/>
          <w:rPrChange w:id="25" w:author="Ovesná Romana" w:date="2025-08-15T12:22:00Z" w16du:dateUtc="2025-08-15T10:22:00Z">
            <w:rPr/>
          </w:rPrChange>
        </w:rPr>
        <w:t>.1</w:t>
      </w:r>
      <w:r w:rsidR="00563471" w:rsidRPr="00B27B04">
        <w:rPr>
          <w:rFonts w:ascii="Arial" w:hAnsi="Arial" w:cs="Arial"/>
          <w:sz w:val="22"/>
          <w:szCs w:val="22"/>
        </w:rPr>
        <w:t xml:space="preserve"> Smlouvy, sjednává se</w:t>
      </w:r>
      <w:r w:rsidR="00563471" w:rsidRPr="00B27B04">
        <w:rPr>
          <w:rFonts w:ascii="Arial" w:eastAsia="Arial" w:hAnsi="Arial" w:cs="Arial"/>
          <w:sz w:val="22"/>
          <w:szCs w:val="22"/>
        </w:rPr>
        <w:t xml:space="preserve"> smluvní pokuta ve výši 0,</w:t>
      </w:r>
      <w:r w:rsidR="00AF46D9" w:rsidRPr="00B27B04">
        <w:rPr>
          <w:rFonts w:ascii="Arial" w:eastAsia="Arial" w:hAnsi="Arial" w:cs="Arial"/>
          <w:sz w:val="22"/>
          <w:szCs w:val="22"/>
        </w:rPr>
        <w:t>1</w:t>
      </w:r>
      <w:r w:rsidR="00563471" w:rsidRPr="00B27B04">
        <w:rPr>
          <w:rFonts w:ascii="Arial" w:eastAsia="Arial" w:hAnsi="Arial" w:cs="Arial"/>
          <w:sz w:val="22"/>
          <w:szCs w:val="22"/>
        </w:rPr>
        <w:t xml:space="preserve"> % z Ceny za každý i započatý den prodlení.</w:t>
      </w:r>
    </w:p>
    <w:p w14:paraId="20C9D6FD" w14:textId="11F6FFB9" w:rsidR="00666A4F" w:rsidRPr="00B27B04" w:rsidRDefault="00892EED" w:rsidP="009839D7">
      <w:pPr>
        <w:tabs>
          <w:tab w:val="left" w:pos="142"/>
        </w:tabs>
        <w:spacing w:after="120"/>
        <w:ind w:left="567" w:hanging="567"/>
        <w:jc w:val="both"/>
        <w:rPr>
          <w:rFonts w:ascii="Arial" w:eastAsia="Arial" w:hAnsi="Arial" w:cs="Arial"/>
          <w:sz w:val="22"/>
          <w:szCs w:val="22"/>
        </w:rPr>
      </w:pPr>
      <w:r w:rsidRPr="00B27B04">
        <w:rPr>
          <w:rFonts w:ascii="Arial" w:eastAsia="Arial" w:hAnsi="Arial" w:cs="Arial"/>
          <w:sz w:val="22"/>
          <w:szCs w:val="22"/>
        </w:rPr>
        <w:t>11</w:t>
      </w:r>
      <w:r w:rsidR="00563471" w:rsidRPr="00B27B04">
        <w:rPr>
          <w:rFonts w:ascii="Arial" w:eastAsia="Arial" w:hAnsi="Arial" w:cs="Arial"/>
          <w:sz w:val="22"/>
          <w:szCs w:val="22"/>
        </w:rPr>
        <w:t>.3 Při porušení po</w:t>
      </w:r>
      <w:r w:rsidR="00CE2D48" w:rsidRPr="00B27B04">
        <w:rPr>
          <w:rFonts w:ascii="Arial" w:eastAsia="Arial" w:hAnsi="Arial" w:cs="Arial"/>
          <w:sz w:val="22"/>
          <w:szCs w:val="22"/>
        </w:rPr>
        <w:t xml:space="preserve">vinnosti </w:t>
      </w:r>
      <w:r w:rsidR="00D72713" w:rsidRPr="00B27B04">
        <w:rPr>
          <w:rFonts w:ascii="Arial" w:eastAsia="Arial" w:hAnsi="Arial" w:cs="Arial"/>
          <w:sz w:val="22"/>
          <w:szCs w:val="22"/>
        </w:rPr>
        <w:t>Prodávající</w:t>
      </w:r>
      <w:r w:rsidR="00CE2D48" w:rsidRPr="00B27B04">
        <w:rPr>
          <w:rFonts w:ascii="Arial" w:eastAsia="Arial" w:hAnsi="Arial" w:cs="Arial"/>
          <w:sz w:val="22"/>
          <w:szCs w:val="22"/>
        </w:rPr>
        <w:t xml:space="preserve">ho dle </w:t>
      </w:r>
      <w:r w:rsidR="00CE2D48" w:rsidRPr="00492DD8">
        <w:rPr>
          <w:rFonts w:ascii="Arial" w:eastAsia="Arial" w:hAnsi="Arial" w:cs="Arial"/>
          <w:sz w:val="22"/>
          <w:szCs w:val="22"/>
          <w:rPrChange w:id="26" w:author="Ovesná Romana" w:date="2025-08-15T12:22:00Z" w16du:dateUtc="2025-08-15T10:22:00Z">
            <w:rPr>
              <w:rFonts w:eastAsia="Arial"/>
            </w:rPr>
          </w:rPrChange>
        </w:rPr>
        <w:t xml:space="preserve">čl. </w:t>
      </w:r>
      <w:r w:rsidR="00115930" w:rsidRPr="00492DD8">
        <w:rPr>
          <w:rFonts w:ascii="Arial" w:eastAsia="Arial" w:hAnsi="Arial" w:cs="Arial"/>
          <w:sz w:val="22"/>
          <w:szCs w:val="22"/>
        </w:rPr>
        <w:t>5</w:t>
      </w:r>
      <w:r w:rsidR="00CE2D48" w:rsidRPr="00492DD8">
        <w:rPr>
          <w:rFonts w:ascii="Arial" w:eastAsia="Arial" w:hAnsi="Arial" w:cs="Arial"/>
          <w:sz w:val="22"/>
          <w:szCs w:val="22"/>
          <w:rPrChange w:id="27" w:author="Ovesná Romana" w:date="2025-08-15T12:22:00Z" w16du:dateUtc="2025-08-15T10:22:00Z">
            <w:rPr>
              <w:rFonts w:eastAsia="Arial"/>
            </w:rPr>
          </w:rPrChange>
        </w:rPr>
        <w:t xml:space="preserve">, odst. </w:t>
      </w:r>
      <w:r w:rsidR="00115930" w:rsidRPr="00492DD8">
        <w:rPr>
          <w:rFonts w:ascii="Arial" w:eastAsia="Arial" w:hAnsi="Arial" w:cs="Arial"/>
          <w:sz w:val="22"/>
          <w:szCs w:val="22"/>
        </w:rPr>
        <w:t>5</w:t>
      </w:r>
      <w:r w:rsidR="00CE2D48" w:rsidRPr="00492DD8">
        <w:rPr>
          <w:rFonts w:ascii="Arial" w:eastAsia="Arial" w:hAnsi="Arial" w:cs="Arial"/>
          <w:sz w:val="22"/>
          <w:szCs w:val="22"/>
          <w:rPrChange w:id="28" w:author="Ovesná Romana" w:date="2025-08-15T12:22:00Z" w16du:dateUtc="2025-08-15T10:22:00Z">
            <w:rPr>
              <w:rFonts w:eastAsia="Arial"/>
            </w:rPr>
          </w:rPrChange>
        </w:rPr>
        <w:t>.1</w:t>
      </w:r>
      <w:r w:rsidR="00563471" w:rsidRPr="00B27B04">
        <w:rPr>
          <w:rFonts w:ascii="Arial" w:eastAsia="Arial" w:hAnsi="Arial" w:cs="Arial"/>
          <w:sz w:val="22"/>
          <w:szCs w:val="22"/>
        </w:rPr>
        <w:t xml:space="preserve"> Smlouvy, ke kterému se vz</w:t>
      </w:r>
      <w:r w:rsidR="00065DE9" w:rsidRPr="00B27B04">
        <w:rPr>
          <w:rFonts w:ascii="Arial" w:eastAsia="Arial" w:hAnsi="Arial" w:cs="Arial"/>
          <w:sz w:val="22"/>
          <w:szCs w:val="22"/>
        </w:rPr>
        <w:t>tahuje smluvn</w:t>
      </w:r>
      <w:r w:rsidR="00362B70" w:rsidRPr="00B27B04">
        <w:rPr>
          <w:rFonts w:ascii="Arial" w:eastAsia="Arial" w:hAnsi="Arial" w:cs="Arial"/>
          <w:sz w:val="22"/>
          <w:szCs w:val="22"/>
        </w:rPr>
        <w:t xml:space="preserve">í pokuta </w:t>
      </w:r>
      <w:r w:rsidR="00362B70" w:rsidRPr="00492DD8">
        <w:rPr>
          <w:rFonts w:ascii="Arial" w:eastAsia="Arial" w:hAnsi="Arial" w:cs="Arial"/>
          <w:sz w:val="22"/>
          <w:szCs w:val="22"/>
        </w:rPr>
        <w:t xml:space="preserve">dle </w:t>
      </w:r>
      <w:r w:rsidR="00492DD8">
        <w:rPr>
          <w:rFonts w:ascii="Arial" w:eastAsia="Arial" w:hAnsi="Arial" w:cs="Arial"/>
          <w:sz w:val="22"/>
          <w:szCs w:val="22"/>
        </w:rPr>
        <w:t xml:space="preserve">čl. </w:t>
      </w:r>
      <w:r w:rsidR="00B27B04" w:rsidRPr="00492DD8">
        <w:rPr>
          <w:rFonts w:ascii="Arial" w:eastAsia="Arial" w:hAnsi="Arial" w:cs="Arial"/>
          <w:sz w:val="22"/>
          <w:szCs w:val="22"/>
        </w:rPr>
        <w:t>11</w:t>
      </w:r>
      <w:r w:rsidR="00492DD8" w:rsidRPr="00492DD8">
        <w:rPr>
          <w:rFonts w:ascii="Arial" w:eastAsia="Arial" w:hAnsi="Arial" w:cs="Arial"/>
          <w:sz w:val="22"/>
          <w:szCs w:val="22"/>
        </w:rPr>
        <w:t>.,</w:t>
      </w:r>
      <w:r w:rsidR="00492DD8">
        <w:rPr>
          <w:rFonts w:ascii="Arial" w:eastAsia="Arial" w:hAnsi="Arial" w:cs="Arial"/>
          <w:sz w:val="22"/>
          <w:szCs w:val="22"/>
        </w:rPr>
        <w:t xml:space="preserve"> odst. </w:t>
      </w:r>
      <w:r w:rsidR="00B27B04" w:rsidRPr="00492DD8">
        <w:rPr>
          <w:rFonts w:ascii="Arial" w:eastAsia="Arial" w:hAnsi="Arial" w:cs="Arial"/>
          <w:sz w:val="22"/>
          <w:szCs w:val="22"/>
        </w:rPr>
        <w:t>11</w:t>
      </w:r>
      <w:r w:rsidR="00563471" w:rsidRPr="00492DD8">
        <w:rPr>
          <w:rFonts w:ascii="Arial" w:eastAsia="Arial" w:hAnsi="Arial" w:cs="Arial"/>
          <w:sz w:val="22"/>
          <w:szCs w:val="22"/>
          <w:rPrChange w:id="29" w:author="Ovesná Romana" w:date="2025-08-15T12:23:00Z" w16du:dateUtc="2025-08-15T10:23:00Z">
            <w:rPr>
              <w:rFonts w:eastAsia="Arial"/>
            </w:rPr>
          </w:rPrChange>
        </w:rPr>
        <w:t>.2</w:t>
      </w:r>
      <w:r w:rsidR="00D05120" w:rsidRPr="00492DD8">
        <w:rPr>
          <w:rFonts w:ascii="Arial" w:eastAsia="Arial" w:hAnsi="Arial" w:cs="Arial"/>
          <w:sz w:val="22"/>
          <w:szCs w:val="22"/>
        </w:rPr>
        <w:t xml:space="preserve"> </w:t>
      </w:r>
      <w:r w:rsidR="00563471" w:rsidRPr="00492DD8">
        <w:rPr>
          <w:rFonts w:ascii="Arial" w:eastAsia="Arial" w:hAnsi="Arial" w:cs="Arial"/>
          <w:sz w:val="22"/>
          <w:szCs w:val="22"/>
        </w:rPr>
        <w:t>má</w:t>
      </w:r>
      <w:r w:rsidR="00563471" w:rsidRPr="00B27B04">
        <w:rPr>
          <w:rFonts w:ascii="Arial" w:eastAsia="Arial" w:hAnsi="Arial" w:cs="Arial"/>
          <w:sz w:val="22"/>
          <w:szCs w:val="22"/>
        </w:rPr>
        <w:t xml:space="preserve"> </w:t>
      </w:r>
      <w:r w:rsidR="001B42E2" w:rsidRPr="00B27B04">
        <w:rPr>
          <w:rFonts w:ascii="Arial" w:eastAsia="Arial" w:hAnsi="Arial" w:cs="Arial"/>
          <w:sz w:val="22"/>
          <w:szCs w:val="22"/>
        </w:rPr>
        <w:t>Kupující</w:t>
      </w:r>
      <w:r w:rsidR="00563471" w:rsidRPr="00B27B04">
        <w:rPr>
          <w:rFonts w:ascii="Arial" w:eastAsia="Arial" w:hAnsi="Arial" w:cs="Arial"/>
          <w:sz w:val="22"/>
          <w:szCs w:val="22"/>
        </w:rPr>
        <w:t xml:space="preserve"> v případě vzniku škody vůči </w:t>
      </w:r>
      <w:r w:rsidR="00D72713" w:rsidRPr="00B27B04">
        <w:rPr>
          <w:rFonts w:ascii="Arial" w:eastAsia="Arial" w:hAnsi="Arial" w:cs="Arial"/>
          <w:sz w:val="22"/>
          <w:szCs w:val="22"/>
        </w:rPr>
        <w:t>Prodávající</w:t>
      </w:r>
      <w:r w:rsidR="00D05120" w:rsidRPr="00B27B04">
        <w:rPr>
          <w:rFonts w:ascii="Arial" w:eastAsia="Arial" w:hAnsi="Arial" w:cs="Arial"/>
          <w:sz w:val="22"/>
          <w:szCs w:val="22"/>
        </w:rPr>
        <w:t>mu</w:t>
      </w:r>
      <w:r w:rsidR="00563471" w:rsidRPr="00B27B04">
        <w:rPr>
          <w:rFonts w:ascii="Arial" w:eastAsia="Arial" w:hAnsi="Arial" w:cs="Arial"/>
          <w:sz w:val="22"/>
          <w:szCs w:val="22"/>
        </w:rPr>
        <w:t xml:space="preserve"> nárok na náhradu škody přesa</w:t>
      </w:r>
      <w:r w:rsidR="00362B70" w:rsidRPr="00B27B04">
        <w:rPr>
          <w:rFonts w:ascii="Arial" w:eastAsia="Arial" w:hAnsi="Arial" w:cs="Arial"/>
          <w:sz w:val="22"/>
          <w:szCs w:val="22"/>
        </w:rPr>
        <w:t>hující smluvní pokutu</w:t>
      </w:r>
      <w:r w:rsidR="00B27B04">
        <w:rPr>
          <w:rFonts w:ascii="Arial" w:eastAsia="Arial" w:hAnsi="Arial" w:cs="Arial"/>
          <w:sz w:val="22"/>
          <w:szCs w:val="22"/>
        </w:rPr>
        <w:t>.</w:t>
      </w:r>
    </w:p>
    <w:p w14:paraId="7712DCA9" w14:textId="193C504E" w:rsidR="00D37E3E" w:rsidRPr="00B27B04" w:rsidRDefault="00892EED" w:rsidP="009839D7">
      <w:pPr>
        <w:tabs>
          <w:tab w:val="left" w:pos="142"/>
        </w:tabs>
        <w:spacing w:after="120"/>
        <w:ind w:left="567" w:hanging="567"/>
        <w:jc w:val="both"/>
        <w:rPr>
          <w:rFonts w:ascii="Arial" w:eastAsia="Arial" w:hAnsi="Arial" w:cs="Arial"/>
          <w:sz w:val="22"/>
          <w:szCs w:val="22"/>
        </w:rPr>
      </w:pPr>
      <w:r w:rsidRPr="00B27B04">
        <w:rPr>
          <w:rFonts w:ascii="Arial" w:hAnsi="Arial" w:cs="Arial"/>
          <w:sz w:val="22"/>
          <w:szCs w:val="22"/>
        </w:rPr>
        <w:t xml:space="preserve">11.4 </w:t>
      </w:r>
      <w:r w:rsidR="00B27B04">
        <w:rPr>
          <w:rFonts w:ascii="Arial" w:hAnsi="Arial" w:cs="Arial"/>
          <w:sz w:val="22"/>
          <w:szCs w:val="22"/>
        </w:rPr>
        <w:t xml:space="preserve">Při porušení </w:t>
      </w:r>
      <w:r w:rsidR="00D37E3E">
        <w:rPr>
          <w:rFonts w:ascii="Arial" w:hAnsi="Arial" w:cs="Arial"/>
          <w:sz w:val="22"/>
          <w:szCs w:val="22"/>
        </w:rPr>
        <w:t>podmínek Smlouvy uvedených v čl. 8., odst. 8.1 se sjednává smluvní pokuta ve výši 5</w:t>
      </w:r>
      <w:r w:rsidR="009839D7">
        <w:rPr>
          <w:rFonts w:ascii="Arial" w:hAnsi="Arial" w:cs="Arial"/>
          <w:sz w:val="22"/>
          <w:szCs w:val="22"/>
        </w:rPr>
        <w:t> </w:t>
      </w:r>
      <w:r w:rsidR="00D37E3E">
        <w:rPr>
          <w:rFonts w:ascii="Arial" w:hAnsi="Arial" w:cs="Arial"/>
          <w:sz w:val="22"/>
          <w:szCs w:val="22"/>
        </w:rPr>
        <w:t>000</w:t>
      </w:r>
      <w:r w:rsidR="009839D7">
        <w:rPr>
          <w:rFonts w:ascii="Arial" w:hAnsi="Arial" w:cs="Arial"/>
          <w:sz w:val="22"/>
          <w:szCs w:val="22"/>
        </w:rPr>
        <w:t xml:space="preserve"> </w:t>
      </w:r>
      <w:r w:rsidR="00D37E3E">
        <w:rPr>
          <w:rFonts w:ascii="Arial" w:hAnsi="Arial" w:cs="Arial"/>
          <w:sz w:val="22"/>
          <w:szCs w:val="22"/>
        </w:rPr>
        <w:t xml:space="preserve">Kč za každý jednotlivý případ. </w:t>
      </w:r>
      <w:r w:rsidR="00D37E3E" w:rsidRPr="00B27B04">
        <w:rPr>
          <w:rFonts w:ascii="Arial" w:eastAsia="Arial" w:hAnsi="Arial" w:cs="Arial"/>
          <w:sz w:val="22"/>
          <w:szCs w:val="22"/>
        </w:rPr>
        <w:t xml:space="preserve">Kupující </w:t>
      </w:r>
      <w:r w:rsidR="00D37E3E">
        <w:rPr>
          <w:rFonts w:ascii="Arial" w:eastAsia="Arial" w:hAnsi="Arial" w:cs="Arial"/>
          <w:sz w:val="22"/>
          <w:szCs w:val="22"/>
        </w:rPr>
        <w:t xml:space="preserve">má </w:t>
      </w:r>
      <w:r w:rsidR="00D37E3E" w:rsidRPr="00B27B04">
        <w:rPr>
          <w:rFonts w:ascii="Arial" w:eastAsia="Arial" w:hAnsi="Arial" w:cs="Arial"/>
          <w:sz w:val="22"/>
          <w:szCs w:val="22"/>
        </w:rPr>
        <w:t xml:space="preserve">v případě vzniku škody vůči Prodávajícímu nárok na náhradu škody přesahující </w:t>
      </w:r>
      <w:r w:rsidR="00D37E3E">
        <w:rPr>
          <w:rFonts w:ascii="Arial" w:eastAsia="Arial" w:hAnsi="Arial" w:cs="Arial"/>
          <w:sz w:val="22"/>
          <w:szCs w:val="22"/>
        </w:rPr>
        <w:t xml:space="preserve">v tomto odst. uvedenou </w:t>
      </w:r>
      <w:r w:rsidR="00D37E3E" w:rsidRPr="00B27B04">
        <w:rPr>
          <w:rFonts w:ascii="Arial" w:eastAsia="Arial" w:hAnsi="Arial" w:cs="Arial"/>
          <w:sz w:val="22"/>
          <w:szCs w:val="22"/>
        </w:rPr>
        <w:t>smluvní pokutu</w:t>
      </w:r>
      <w:r w:rsidR="00D37E3E">
        <w:rPr>
          <w:rFonts w:ascii="Arial" w:eastAsia="Arial" w:hAnsi="Arial" w:cs="Arial"/>
          <w:sz w:val="22"/>
          <w:szCs w:val="22"/>
        </w:rPr>
        <w:t>.</w:t>
      </w:r>
    </w:p>
    <w:p w14:paraId="6B68512D" w14:textId="18898B38" w:rsidR="00D37E3E" w:rsidRDefault="00D37E3E" w:rsidP="009839D7">
      <w:pPr>
        <w:tabs>
          <w:tab w:val="left" w:pos="142"/>
        </w:tabs>
        <w:spacing w:after="120"/>
        <w:ind w:left="567" w:hanging="567"/>
        <w:jc w:val="both"/>
        <w:rPr>
          <w:rFonts w:ascii="Arial" w:hAnsi="Arial" w:cs="Arial"/>
          <w:sz w:val="22"/>
          <w:szCs w:val="22"/>
        </w:rPr>
      </w:pPr>
      <w:r>
        <w:rPr>
          <w:rFonts w:ascii="Arial" w:hAnsi="Arial" w:cs="Arial"/>
          <w:sz w:val="22"/>
          <w:szCs w:val="22"/>
        </w:rPr>
        <w:t xml:space="preserve">11.5 Při porušení podmínek Smlouvy uvedených </w:t>
      </w:r>
      <w:commentRangeStart w:id="30"/>
      <w:r>
        <w:rPr>
          <w:rFonts w:ascii="Arial" w:hAnsi="Arial" w:cs="Arial"/>
          <w:sz w:val="22"/>
          <w:szCs w:val="22"/>
        </w:rPr>
        <w:t>v čl. 8., odst. 8.</w:t>
      </w:r>
      <w:r w:rsidR="00115930">
        <w:rPr>
          <w:rFonts w:ascii="Arial" w:hAnsi="Arial" w:cs="Arial"/>
          <w:sz w:val="22"/>
          <w:szCs w:val="22"/>
        </w:rPr>
        <w:t>6</w:t>
      </w:r>
      <w:r>
        <w:rPr>
          <w:rFonts w:ascii="Arial" w:hAnsi="Arial" w:cs="Arial"/>
          <w:sz w:val="22"/>
          <w:szCs w:val="22"/>
        </w:rPr>
        <w:t xml:space="preserve"> ve </w:t>
      </w:r>
      <w:commentRangeEnd w:id="30"/>
      <w:r w:rsidR="00F26E05">
        <w:rPr>
          <w:rStyle w:val="Odkaznakoment"/>
        </w:rPr>
        <w:commentReference w:id="30"/>
      </w:r>
      <w:r>
        <w:rPr>
          <w:rFonts w:ascii="Arial" w:hAnsi="Arial" w:cs="Arial"/>
          <w:sz w:val="22"/>
          <w:szCs w:val="22"/>
        </w:rPr>
        <w:t>spojení s odst. 8.4 se sjednává smluvní pokuta ve výši 50 000 Kč za každý jednotlivý případ.</w:t>
      </w:r>
    </w:p>
    <w:p w14:paraId="74BA1592" w14:textId="54186E35" w:rsidR="00563471" w:rsidRPr="004905A5" w:rsidRDefault="00624946" w:rsidP="004905A5">
      <w:pPr>
        <w:widowControl w:val="0"/>
        <w:suppressAutoHyphens w:val="0"/>
        <w:autoSpaceDE w:val="0"/>
        <w:spacing w:before="240" w:after="240"/>
        <w:rPr>
          <w:rFonts w:ascii="Arial" w:hAnsi="Arial" w:cs="Arial"/>
          <w:b/>
          <w:bCs/>
          <w:caps/>
          <w:sz w:val="28"/>
          <w:szCs w:val="28"/>
        </w:rPr>
      </w:pPr>
      <w:r w:rsidRPr="004905A5">
        <w:rPr>
          <w:rFonts w:ascii="Arial" w:hAnsi="Arial" w:cs="Arial"/>
          <w:b/>
          <w:bCs/>
          <w:caps/>
          <w:sz w:val="28"/>
          <w:szCs w:val="28"/>
        </w:rPr>
        <w:t>1</w:t>
      </w:r>
      <w:r w:rsidR="00D37E3E" w:rsidRPr="004905A5">
        <w:rPr>
          <w:rFonts w:ascii="Arial" w:hAnsi="Arial" w:cs="Arial"/>
          <w:b/>
          <w:bCs/>
          <w:caps/>
          <w:sz w:val="28"/>
          <w:szCs w:val="28"/>
        </w:rPr>
        <w:t>2</w:t>
      </w:r>
      <w:r w:rsidR="00563471" w:rsidRPr="004905A5">
        <w:rPr>
          <w:rFonts w:ascii="Arial" w:hAnsi="Arial" w:cs="Arial"/>
          <w:b/>
          <w:bCs/>
          <w:caps/>
          <w:sz w:val="28"/>
          <w:szCs w:val="28"/>
        </w:rPr>
        <w:t>. Z</w:t>
      </w:r>
      <w:commentRangeStart w:id="31"/>
      <w:commentRangeStart w:id="32"/>
      <w:commentRangeStart w:id="33"/>
      <w:r w:rsidR="00A565A3" w:rsidRPr="004905A5">
        <w:rPr>
          <w:rFonts w:ascii="Arial" w:hAnsi="Arial" w:cs="Arial"/>
          <w:b/>
          <w:bCs/>
          <w:caps/>
          <w:sz w:val="28"/>
          <w:szCs w:val="28"/>
        </w:rPr>
        <w:t>ávěrečná ustanovení</w:t>
      </w:r>
      <w:commentRangeEnd w:id="31"/>
      <w:r w:rsidR="00282D80" w:rsidRPr="004905A5">
        <w:rPr>
          <w:rStyle w:val="Odkaznakoment"/>
          <w:rFonts w:ascii="Arial" w:hAnsi="Arial" w:cs="Arial"/>
          <w:sz w:val="28"/>
          <w:szCs w:val="28"/>
        </w:rPr>
        <w:commentReference w:id="31"/>
      </w:r>
      <w:commentRangeEnd w:id="32"/>
      <w:r w:rsidR="00282D80" w:rsidRPr="004905A5">
        <w:rPr>
          <w:rStyle w:val="Odkaznakoment"/>
          <w:rFonts w:ascii="Arial" w:hAnsi="Arial" w:cs="Arial"/>
          <w:sz w:val="28"/>
          <w:szCs w:val="28"/>
        </w:rPr>
        <w:commentReference w:id="32"/>
      </w:r>
      <w:commentRangeEnd w:id="33"/>
      <w:r w:rsidR="00115930">
        <w:rPr>
          <w:rStyle w:val="Odkaznakoment"/>
        </w:rPr>
        <w:commentReference w:id="33"/>
      </w:r>
    </w:p>
    <w:p w14:paraId="60D876F8" w14:textId="7377E67F" w:rsidR="00D37E3E" w:rsidRPr="004905A5" w:rsidRDefault="00624946" w:rsidP="000A1F39">
      <w:pPr>
        <w:widowControl w:val="0"/>
        <w:tabs>
          <w:tab w:val="left" w:pos="1276"/>
        </w:tabs>
        <w:autoSpaceDE w:val="0"/>
        <w:spacing w:after="120"/>
        <w:ind w:left="567" w:hanging="567"/>
        <w:jc w:val="both"/>
        <w:rPr>
          <w:rFonts w:ascii="Arial" w:hAnsi="Arial" w:cs="Arial"/>
          <w:sz w:val="22"/>
          <w:szCs w:val="22"/>
        </w:rPr>
      </w:pPr>
      <w:r w:rsidRPr="004905A5">
        <w:rPr>
          <w:rFonts w:ascii="Arial" w:hAnsi="Arial" w:cs="Arial"/>
          <w:sz w:val="22"/>
          <w:szCs w:val="22"/>
        </w:rPr>
        <w:t>1</w:t>
      </w:r>
      <w:r w:rsidR="00D37E3E" w:rsidRPr="004905A5">
        <w:rPr>
          <w:rFonts w:ascii="Arial" w:hAnsi="Arial" w:cs="Arial"/>
          <w:sz w:val="22"/>
          <w:szCs w:val="22"/>
        </w:rPr>
        <w:t>2</w:t>
      </w:r>
      <w:r w:rsidRPr="004905A5">
        <w:rPr>
          <w:rFonts w:ascii="Arial" w:hAnsi="Arial" w:cs="Arial"/>
          <w:sz w:val="22"/>
          <w:szCs w:val="22"/>
        </w:rPr>
        <w:t xml:space="preserve">.1   Smlouva nabývá </w:t>
      </w:r>
      <w:r w:rsidRPr="004905A5">
        <w:rPr>
          <w:rFonts w:ascii="Arial" w:hAnsi="Arial" w:cs="Arial"/>
          <w:b/>
          <w:sz w:val="22"/>
          <w:szCs w:val="22"/>
        </w:rPr>
        <w:t>platnosti</w:t>
      </w:r>
      <w:r w:rsidRPr="004905A5">
        <w:rPr>
          <w:rFonts w:ascii="Arial" w:hAnsi="Arial" w:cs="Arial"/>
          <w:sz w:val="22"/>
          <w:szCs w:val="22"/>
        </w:rPr>
        <w:t xml:space="preserve"> dnem podpisu oběma </w:t>
      </w:r>
      <w:r w:rsidR="00115930">
        <w:rPr>
          <w:rFonts w:ascii="Arial" w:hAnsi="Arial" w:cs="Arial"/>
          <w:sz w:val="22"/>
          <w:szCs w:val="22"/>
        </w:rPr>
        <w:t>Strana</w:t>
      </w:r>
      <w:r w:rsidRPr="004905A5">
        <w:rPr>
          <w:rFonts w:ascii="Arial" w:hAnsi="Arial" w:cs="Arial"/>
          <w:sz w:val="22"/>
          <w:szCs w:val="22"/>
        </w:rPr>
        <w:t>mi</w:t>
      </w:r>
      <w:r w:rsidR="00D37E3E" w:rsidRPr="004905A5">
        <w:rPr>
          <w:rFonts w:ascii="Arial" w:hAnsi="Arial" w:cs="Arial"/>
          <w:sz w:val="22"/>
          <w:szCs w:val="22"/>
        </w:rPr>
        <w:t xml:space="preserve"> a </w:t>
      </w:r>
      <w:r w:rsidR="00D37E3E" w:rsidRPr="004905A5">
        <w:rPr>
          <w:rFonts w:ascii="Arial" w:hAnsi="Arial" w:cs="Arial"/>
          <w:b/>
          <w:bCs/>
          <w:sz w:val="22"/>
          <w:szCs w:val="22"/>
        </w:rPr>
        <w:t>ú</w:t>
      </w:r>
      <w:r w:rsidR="00D37E3E" w:rsidRPr="004905A5">
        <w:rPr>
          <w:rFonts w:ascii="Arial" w:hAnsi="Arial" w:cs="Arial"/>
          <w:b/>
          <w:sz w:val="22"/>
          <w:szCs w:val="22"/>
        </w:rPr>
        <w:t xml:space="preserve">činnosti </w:t>
      </w:r>
      <w:r w:rsidR="00D37E3E" w:rsidRPr="004905A5">
        <w:rPr>
          <w:rFonts w:ascii="Arial" w:hAnsi="Arial" w:cs="Arial"/>
          <w:sz w:val="22"/>
          <w:szCs w:val="22"/>
        </w:rPr>
        <w:t xml:space="preserve">nabývá </w:t>
      </w:r>
      <w:r w:rsidR="00492DD8">
        <w:rPr>
          <w:rFonts w:ascii="Arial" w:hAnsi="Arial" w:cs="Arial"/>
          <w:sz w:val="22"/>
          <w:szCs w:val="22"/>
        </w:rPr>
        <w:t>S</w:t>
      </w:r>
      <w:r w:rsidR="00D37E3E" w:rsidRPr="004905A5">
        <w:rPr>
          <w:rFonts w:ascii="Arial" w:hAnsi="Arial" w:cs="Arial"/>
          <w:sz w:val="22"/>
          <w:szCs w:val="22"/>
        </w:rPr>
        <w:t xml:space="preserve">mlouva </w:t>
      </w:r>
      <w:r w:rsidR="00D37E3E" w:rsidRPr="004905A5">
        <w:rPr>
          <w:rFonts w:ascii="Arial" w:hAnsi="Arial" w:cs="Arial"/>
          <w:b/>
          <w:sz w:val="22"/>
          <w:szCs w:val="22"/>
        </w:rPr>
        <w:t>dnem uveřejnění v registru smluv</w:t>
      </w:r>
      <w:r w:rsidR="00D37E3E" w:rsidRPr="004905A5">
        <w:rPr>
          <w:rFonts w:ascii="Arial" w:hAnsi="Arial" w:cs="Arial"/>
          <w:sz w:val="22"/>
          <w:szCs w:val="22"/>
        </w:rPr>
        <w:t>.</w:t>
      </w:r>
    </w:p>
    <w:p w14:paraId="4D4F9BEE" w14:textId="2DDC4680" w:rsidR="004C7FB6" w:rsidRDefault="000A1F39" w:rsidP="004905A5">
      <w:pPr>
        <w:widowControl w:val="0"/>
        <w:tabs>
          <w:tab w:val="left" w:pos="1276"/>
        </w:tabs>
        <w:autoSpaceDE w:val="0"/>
        <w:spacing w:after="120"/>
        <w:ind w:left="567" w:hanging="567"/>
        <w:jc w:val="both"/>
        <w:rPr>
          <w:rFonts w:ascii="Arial" w:hAnsi="Arial" w:cs="Arial"/>
          <w:kern w:val="1"/>
          <w:sz w:val="22"/>
          <w:szCs w:val="22"/>
        </w:rPr>
      </w:pPr>
      <w:r w:rsidRPr="004905A5">
        <w:rPr>
          <w:rFonts w:ascii="Arial" w:hAnsi="Arial" w:cs="Arial"/>
          <w:sz w:val="22"/>
          <w:szCs w:val="22"/>
        </w:rPr>
        <w:t>12.2 Tato</w:t>
      </w:r>
      <w:r w:rsidR="004C7FB6" w:rsidRPr="004905A5">
        <w:rPr>
          <w:rFonts w:ascii="Arial" w:hAnsi="Arial" w:cs="Arial"/>
          <w:sz w:val="22"/>
          <w:szCs w:val="22"/>
        </w:rPr>
        <w:t xml:space="preserve"> </w:t>
      </w:r>
      <w:r w:rsidR="00492DD8">
        <w:rPr>
          <w:rFonts w:ascii="Arial" w:hAnsi="Arial" w:cs="Arial"/>
          <w:sz w:val="22"/>
          <w:szCs w:val="22"/>
        </w:rPr>
        <w:t>S</w:t>
      </w:r>
      <w:r w:rsidR="004C7FB6" w:rsidRPr="004905A5">
        <w:rPr>
          <w:rFonts w:ascii="Arial" w:hAnsi="Arial" w:cs="Arial"/>
          <w:sz w:val="22"/>
          <w:szCs w:val="22"/>
        </w:rPr>
        <w:t xml:space="preserve">mlouva podléhá povinnosti zveřejnění dle zákona č. 340/2015 Sb., o registru </w:t>
      </w:r>
      <w:r w:rsidR="004C7FB6" w:rsidRPr="004905A5">
        <w:rPr>
          <w:rFonts w:ascii="Arial" w:hAnsi="Arial" w:cs="Arial"/>
          <w:sz w:val="22"/>
          <w:szCs w:val="22"/>
        </w:rPr>
        <w:lastRenderedPageBreak/>
        <w:t xml:space="preserve">smluv, ve znění pozdějších předpisů. </w:t>
      </w:r>
      <w:r w:rsidR="004C7FB6" w:rsidRPr="004905A5">
        <w:rPr>
          <w:rFonts w:ascii="Arial" w:hAnsi="Arial" w:cs="Arial"/>
          <w:b/>
          <w:sz w:val="22"/>
          <w:szCs w:val="22"/>
        </w:rPr>
        <w:t xml:space="preserve">Smlouvu v souladu s tímto zákonem zveřejní </w:t>
      </w:r>
      <w:r w:rsidR="008A2E83" w:rsidRPr="004905A5">
        <w:rPr>
          <w:rFonts w:ascii="Arial" w:hAnsi="Arial" w:cs="Arial"/>
          <w:b/>
          <w:sz w:val="22"/>
          <w:szCs w:val="22"/>
        </w:rPr>
        <w:t>K</w:t>
      </w:r>
      <w:r w:rsidR="004C7FB6" w:rsidRPr="004905A5">
        <w:rPr>
          <w:rFonts w:ascii="Arial" w:hAnsi="Arial" w:cs="Arial"/>
          <w:b/>
          <w:sz w:val="22"/>
          <w:szCs w:val="22"/>
        </w:rPr>
        <w:t>upující.</w:t>
      </w:r>
      <w:r w:rsidR="004C7FB6" w:rsidRPr="004905A5">
        <w:rPr>
          <w:rFonts w:ascii="Arial" w:hAnsi="Arial" w:cs="Arial"/>
          <w:sz w:val="22"/>
          <w:szCs w:val="22"/>
        </w:rPr>
        <w:t xml:space="preserve"> </w:t>
      </w:r>
      <w:r w:rsidR="00115930">
        <w:rPr>
          <w:rFonts w:ascii="Arial" w:hAnsi="Arial" w:cs="Arial"/>
          <w:kern w:val="1"/>
          <w:sz w:val="22"/>
          <w:szCs w:val="22"/>
        </w:rPr>
        <w:t>Strany</w:t>
      </w:r>
      <w:r w:rsidR="004C7FB6" w:rsidRPr="004905A5">
        <w:rPr>
          <w:rFonts w:ascii="Arial" w:hAnsi="Arial" w:cs="Arial"/>
          <w:kern w:val="1"/>
          <w:sz w:val="22"/>
          <w:szCs w:val="22"/>
        </w:rPr>
        <w:t xml:space="preserve"> dále výslovně souhlasí s tím, aby tato </w:t>
      </w:r>
      <w:r w:rsidR="00492DD8">
        <w:rPr>
          <w:rFonts w:ascii="Arial" w:hAnsi="Arial" w:cs="Arial"/>
          <w:kern w:val="1"/>
          <w:sz w:val="22"/>
          <w:szCs w:val="22"/>
        </w:rPr>
        <w:t>S</w:t>
      </w:r>
      <w:r w:rsidR="004C7FB6" w:rsidRPr="004905A5">
        <w:rPr>
          <w:rFonts w:ascii="Arial" w:hAnsi="Arial" w:cs="Arial"/>
          <w:kern w:val="1"/>
          <w:sz w:val="22"/>
          <w:szCs w:val="22"/>
        </w:rPr>
        <w:t xml:space="preserve">mlouva byla uvedena v evidenci smluv vedené Kupujícím, která obsahuje údaje o </w:t>
      </w:r>
      <w:r w:rsidR="00492DD8">
        <w:rPr>
          <w:rFonts w:ascii="Arial" w:hAnsi="Arial" w:cs="Arial"/>
          <w:kern w:val="1"/>
          <w:sz w:val="22"/>
          <w:szCs w:val="22"/>
        </w:rPr>
        <w:t>S</w:t>
      </w:r>
      <w:r w:rsidR="004C7FB6" w:rsidRPr="004905A5">
        <w:rPr>
          <w:rFonts w:ascii="Arial" w:hAnsi="Arial" w:cs="Arial"/>
          <w:kern w:val="1"/>
          <w:sz w:val="22"/>
          <w:szCs w:val="22"/>
        </w:rPr>
        <w:t xml:space="preserve">tranách, předmětu smlouvy, číselné označení této </w:t>
      </w:r>
      <w:r w:rsidR="00492DD8">
        <w:rPr>
          <w:rFonts w:ascii="Arial" w:hAnsi="Arial" w:cs="Arial"/>
          <w:kern w:val="1"/>
          <w:sz w:val="22"/>
          <w:szCs w:val="22"/>
        </w:rPr>
        <w:t>S</w:t>
      </w:r>
      <w:r w:rsidR="004C7FB6" w:rsidRPr="004905A5">
        <w:rPr>
          <w:rFonts w:ascii="Arial" w:hAnsi="Arial" w:cs="Arial"/>
          <w:kern w:val="1"/>
          <w:sz w:val="22"/>
          <w:szCs w:val="22"/>
        </w:rPr>
        <w:t>mlouvy a datum jejího podpisu.</w:t>
      </w:r>
      <w:r w:rsidR="00492DD8">
        <w:rPr>
          <w:rFonts w:ascii="Arial" w:hAnsi="Arial" w:cs="Arial"/>
          <w:kern w:val="1"/>
          <w:sz w:val="22"/>
          <w:szCs w:val="22"/>
        </w:rPr>
        <w:t xml:space="preserve"> </w:t>
      </w:r>
      <w:r w:rsidR="00115930">
        <w:rPr>
          <w:rFonts w:ascii="Arial" w:hAnsi="Arial" w:cs="Arial"/>
          <w:kern w:val="1"/>
          <w:sz w:val="22"/>
          <w:szCs w:val="22"/>
        </w:rPr>
        <w:t>Strany</w:t>
      </w:r>
      <w:r w:rsidR="004C7FB6" w:rsidRPr="004905A5">
        <w:rPr>
          <w:rFonts w:ascii="Arial" w:hAnsi="Arial" w:cs="Arial"/>
          <w:kern w:val="1"/>
          <w:sz w:val="22"/>
          <w:szCs w:val="22"/>
        </w:rPr>
        <w:t xml:space="preserve"> se dohodly, že Kupující bezodkladně po uzavření této </w:t>
      </w:r>
      <w:r w:rsidR="00492DD8">
        <w:rPr>
          <w:rFonts w:ascii="Arial" w:hAnsi="Arial" w:cs="Arial"/>
          <w:kern w:val="1"/>
          <w:sz w:val="22"/>
          <w:szCs w:val="22"/>
        </w:rPr>
        <w:t>S</w:t>
      </w:r>
      <w:r w:rsidR="004C7FB6" w:rsidRPr="004905A5">
        <w:rPr>
          <w:rFonts w:ascii="Arial" w:hAnsi="Arial" w:cs="Arial"/>
          <w:kern w:val="1"/>
          <w:sz w:val="22"/>
          <w:szCs w:val="22"/>
        </w:rPr>
        <w:t xml:space="preserve">mlouvy odešle </w:t>
      </w:r>
      <w:r w:rsidR="00492DD8">
        <w:rPr>
          <w:rFonts w:ascii="Arial" w:hAnsi="Arial" w:cs="Arial"/>
          <w:kern w:val="1"/>
          <w:sz w:val="22"/>
          <w:szCs w:val="22"/>
        </w:rPr>
        <w:t>S</w:t>
      </w:r>
      <w:r w:rsidR="004C7FB6" w:rsidRPr="004905A5">
        <w:rPr>
          <w:rFonts w:ascii="Arial" w:hAnsi="Arial" w:cs="Arial"/>
          <w:kern w:val="1"/>
          <w:sz w:val="22"/>
          <w:szCs w:val="22"/>
        </w:rPr>
        <w:t xml:space="preserve">mlouvu k řádnému uveřejnění do registru smluv vedeného Ministerstvem vnitra ČR. </w:t>
      </w:r>
      <w:r w:rsidR="00115930">
        <w:rPr>
          <w:rFonts w:ascii="Arial" w:hAnsi="Arial" w:cs="Arial"/>
          <w:kern w:val="1"/>
          <w:sz w:val="22"/>
          <w:szCs w:val="22"/>
        </w:rPr>
        <w:t>Strany</w:t>
      </w:r>
      <w:r w:rsidR="004C7FB6" w:rsidRPr="004905A5">
        <w:rPr>
          <w:rFonts w:ascii="Arial" w:hAnsi="Arial" w:cs="Arial"/>
          <w:kern w:val="1"/>
          <w:sz w:val="22"/>
          <w:szCs w:val="22"/>
        </w:rPr>
        <w:t xml:space="preserve"> berou na vědomí, že nebude-li </w:t>
      </w:r>
      <w:r w:rsidR="00492DD8">
        <w:rPr>
          <w:rFonts w:ascii="Arial" w:hAnsi="Arial" w:cs="Arial"/>
          <w:kern w:val="1"/>
          <w:sz w:val="22"/>
          <w:szCs w:val="22"/>
        </w:rPr>
        <w:t>S</w:t>
      </w:r>
      <w:r w:rsidR="004C7FB6" w:rsidRPr="004905A5">
        <w:rPr>
          <w:rFonts w:ascii="Arial" w:hAnsi="Arial" w:cs="Arial"/>
          <w:kern w:val="1"/>
          <w:sz w:val="22"/>
          <w:szCs w:val="22"/>
        </w:rPr>
        <w:t xml:space="preserve">mlouva zveřejněna ve lhůtě/době tří měsíců od jejího uzavření, je následujícím dnem zrušena od počátku s účinky případného bezdůvodného obohacení. </w:t>
      </w:r>
      <w:r w:rsidR="00115930">
        <w:rPr>
          <w:rFonts w:ascii="Arial" w:hAnsi="Arial" w:cs="Arial"/>
          <w:kern w:val="1"/>
          <w:sz w:val="22"/>
          <w:szCs w:val="22"/>
        </w:rPr>
        <w:t>Strany</w:t>
      </w:r>
      <w:r w:rsidR="004C7FB6" w:rsidRPr="004905A5">
        <w:rPr>
          <w:rFonts w:ascii="Arial" w:hAnsi="Arial" w:cs="Arial"/>
          <w:kern w:val="1"/>
          <w:sz w:val="22"/>
          <w:szCs w:val="22"/>
        </w:rPr>
        <w:t xml:space="preserve"> prohlašují, že žádná část </w:t>
      </w:r>
      <w:r w:rsidR="00492DD8">
        <w:rPr>
          <w:rFonts w:ascii="Arial" w:hAnsi="Arial" w:cs="Arial"/>
          <w:kern w:val="1"/>
          <w:sz w:val="22"/>
          <w:szCs w:val="22"/>
        </w:rPr>
        <w:t>S</w:t>
      </w:r>
      <w:r w:rsidR="004C7FB6" w:rsidRPr="004905A5">
        <w:rPr>
          <w:rFonts w:ascii="Arial" w:hAnsi="Arial" w:cs="Arial"/>
          <w:kern w:val="1"/>
          <w:sz w:val="22"/>
          <w:szCs w:val="22"/>
        </w:rPr>
        <w:t xml:space="preserve">mlouvy nenaplňuje znaky obchodního tajemství (§ 504 z. č. 89/2012 Sb., občanský zákoník). </w:t>
      </w:r>
      <w:r w:rsidR="00D72713" w:rsidRPr="004905A5">
        <w:rPr>
          <w:rFonts w:ascii="Arial" w:hAnsi="Arial" w:cs="Arial"/>
          <w:kern w:val="1"/>
          <w:sz w:val="22"/>
          <w:szCs w:val="22"/>
        </w:rPr>
        <w:t>Prodávající</w:t>
      </w:r>
      <w:r w:rsidR="004C7FB6" w:rsidRPr="004905A5">
        <w:rPr>
          <w:rFonts w:ascii="Arial" w:hAnsi="Arial" w:cs="Arial"/>
          <w:kern w:val="1"/>
          <w:sz w:val="22"/>
          <w:szCs w:val="22"/>
        </w:rPr>
        <w:t xml:space="preserve"> souhlasí se zpracováním svých ve smlouvě uvedených</w:t>
      </w:r>
      <w:r w:rsidR="00115930">
        <w:rPr>
          <w:rFonts w:ascii="Arial" w:hAnsi="Arial" w:cs="Arial"/>
          <w:kern w:val="1"/>
          <w:sz w:val="22"/>
          <w:szCs w:val="22"/>
        </w:rPr>
        <w:t xml:space="preserve"> </w:t>
      </w:r>
      <w:r w:rsidR="00115930" w:rsidRPr="00115930">
        <w:rPr>
          <w:rFonts w:ascii="Arial" w:hAnsi="Arial" w:cs="Arial"/>
          <w:kern w:val="1"/>
          <w:sz w:val="22"/>
          <w:szCs w:val="22"/>
        </w:rPr>
        <w:t>ú</w:t>
      </w:r>
      <w:r w:rsidR="004C7FB6" w:rsidRPr="004905A5">
        <w:rPr>
          <w:rFonts w:ascii="Arial" w:hAnsi="Arial" w:cs="Arial"/>
          <w:kern w:val="1"/>
          <w:sz w:val="22"/>
          <w:szCs w:val="22"/>
        </w:rPr>
        <w:t xml:space="preserve">dajů, konkrétně s jejich zveřejněním v registru smluv ve smyslu z. č. 340/2015 Sb., o zvláštních podmínkách účinnosti některých smluv, uveřejňování těchto smluv a o registru smluv (zákon o registru smluv) Správou a údržbou silnic Pardubického kraje se sídlem Pardubice, Doubravice 98, PSČ 533 53, IČ: 00085031. Souhlas uděluje </w:t>
      </w:r>
      <w:r w:rsidR="00D72713" w:rsidRPr="004905A5">
        <w:rPr>
          <w:rFonts w:ascii="Arial" w:hAnsi="Arial" w:cs="Arial"/>
          <w:kern w:val="1"/>
          <w:sz w:val="22"/>
          <w:szCs w:val="22"/>
        </w:rPr>
        <w:t>Prodávající</w:t>
      </w:r>
      <w:r w:rsidR="004C7FB6" w:rsidRPr="004905A5">
        <w:rPr>
          <w:rFonts w:ascii="Arial" w:hAnsi="Arial" w:cs="Arial"/>
          <w:kern w:val="1"/>
          <w:sz w:val="22"/>
          <w:szCs w:val="22"/>
        </w:rPr>
        <w:t xml:space="preserve"> na dobu neurčitou. Osobní údaje poskytuje dobrovolně.</w:t>
      </w:r>
    </w:p>
    <w:p w14:paraId="738522E0" w14:textId="15D4A52D" w:rsidR="002E309D" w:rsidRPr="004905A5" w:rsidRDefault="00D12837" w:rsidP="00D12837">
      <w:pPr>
        <w:tabs>
          <w:tab w:val="left" w:pos="709"/>
          <w:tab w:val="left" w:pos="1276"/>
        </w:tabs>
        <w:autoSpaceDE w:val="0"/>
        <w:spacing w:after="120" w:line="200" w:lineRule="atLeast"/>
        <w:ind w:left="567" w:hanging="567"/>
        <w:jc w:val="both"/>
        <w:rPr>
          <w:rFonts w:ascii="Arial" w:hAnsi="Arial" w:cs="Arial"/>
          <w:sz w:val="22"/>
          <w:szCs w:val="22"/>
        </w:rPr>
      </w:pPr>
      <w:proofErr w:type="gramStart"/>
      <w:r>
        <w:rPr>
          <w:rFonts w:ascii="Arial" w:hAnsi="Arial" w:cs="Arial"/>
          <w:sz w:val="22"/>
          <w:szCs w:val="22"/>
        </w:rPr>
        <w:t>12.3  Obě</w:t>
      </w:r>
      <w:proofErr w:type="gramEnd"/>
      <w:r w:rsidR="002E309D" w:rsidRPr="004905A5">
        <w:rPr>
          <w:rFonts w:ascii="Arial" w:hAnsi="Arial" w:cs="Arial"/>
          <w:sz w:val="22"/>
          <w:szCs w:val="22"/>
        </w:rPr>
        <w:t xml:space="preserve"> </w:t>
      </w:r>
      <w:r w:rsidR="002E309D">
        <w:rPr>
          <w:rFonts w:ascii="Arial" w:hAnsi="Arial" w:cs="Arial"/>
          <w:sz w:val="22"/>
          <w:szCs w:val="22"/>
        </w:rPr>
        <w:t>Strany</w:t>
      </w:r>
      <w:r w:rsidR="002E309D" w:rsidRPr="004905A5">
        <w:rPr>
          <w:rFonts w:ascii="Arial" w:hAnsi="Arial" w:cs="Arial"/>
          <w:sz w:val="22"/>
          <w:szCs w:val="22"/>
        </w:rPr>
        <w:t xml:space="preserve"> berou na vědomí, že při plnění této </w:t>
      </w:r>
      <w:r w:rsidR="002E309D">
        <w:rPr>
          <w:rFonts w:ascii="Arial" w:hAnsi="Arial" w:cs="Arial"/>
          <w:sz w:val="22"/>
          <w:szCs w:val="22"/>
        </w:rPr>
        <w:t>S</w:t>
      </w:r>
      <w:r w:rsidR="002E309D" w:rsidRPr="004905A5">
        <w:rPr>
          <w:rFonts w:ascii="Arial" w:hAnsi="Arial" w:cs="Arial"/>
          <w:sz w:val="22"/>
          <w:szCs w:val="22"/>
        </w:rPr>
        <w:t xml:space="preserve">mlouvy může docházet i ke zpracování osobních údajů, které si vzájemně při plnění této </w:t>
      </w:r>
      <w:r w:rsidR="002E309D">
        <w:rPr>
          <w:rFonts w:ascii="Arial" w:hAnsi="Arial" w:cs="Arial"/>
          <w:sz w:val="22"/>
          <w:szCs w:val="22"/>
        </w:rPr>
        <w:t>S</w:t>
      </w:r>
      <w:r w:rsidR="002E309D" w:rsidRPr="004905A5">
        <w:rPr>
          <w:rFonts w:ascii="Arial" w:hAnsi="Arial" w:cs="Arial"/>
          <w:sz w:val="22"/>
          <w:szCs w:val="22"/>
        </w:rPr>
        <w:t xml:space="preserve">mlouvy poskytly (zpřístupnily), či kterákoliv ze stran poskytla (zpřístupnila) druhé </w:t>
      </w:r>
      <w:r w:rsidR="002E309D">
        <w:rPr>
          <w:rFonts w:ascii="Arial" w:hAnsi="Arial" w:cs="Arial"/>
          <w:sz w:val="22"/>
          <w:szCs w:val="22"/>
        </w:rPr>
        <w:t>S</w:t>
      </w:r>
      <w:r w:rsidR="002E309D" w:rsidRPr="004905A5">
        <w:rPr>
          <w:rFonts w:ascii="Arial" w:hAnsi="Arial" w:cs="Arial"/>
          <w:sz w:val="22"/>
          <w:szCs w:val="22"/>
        </w:rPr>
        <w:t xml:space="preserve">traně. V této spojitosti obě </w:t>
      </w:r>
      <w:r w:rsidR="002E309D">
        <w:rPr>
          <w:rFonts w:ascii="Arial" w:hAnsi="Arial" w:cs="Arial"/>
          <w:sz w:val="22"/>
          <w:szCs w:val="22"/>
        </w:rPr>
        <w:t>Strany</w:t>
      </w:r>
      <w:r w:rsidR="002E309D" w:rsidRPr="004905A5">
        <w:rPr>
          <w:rFonts w:ascii="Arial" w:hAnsi="Arial" w:cs="Arial"/>
          <w:sz w:val="22"/>
          <w:szCs w:val="22"/>
        </w:rPr>
        <w:t xml:space="preserve"> prohlašují, že k poskytnutí (zpřístupnění) osobních údajů dru</w:t>
      </w:r>
      <w:r w:rsidR="002E309D">
        <w:rPr>
          <w:rFonts w:ascii="Arial" w:hAnsi="Arial" w:cs="Arial"/>
          <w:sz w:val="22"/>
          <w:szCs w:val="22"/>
        </w:rPr>
        <w:t>hé S</w:t>
      </w:r>
      <w:r w:rsidR="002E309D" w:rsidRPr="004905A5">
        <w:rPr>
          <w:rFonts w:ascii="Arial" w:hAnsi="Arial" w:cs="Arial"/>
          <w:sz w:val="22"/>
          <w:szCs w:val="22"/>
        </w:rPr>
        <w:t xml:space="preserve">traně disponují od subjektu údajů potřebnými souhlasy či jinými právními tituly, stanoví-li tak právní předpis. Každá ze </w:t>
      </w:r>
      <w:r w:rsidR="002E309D">
        <w:rPr>
          <w:rFonts w:ascii="Arial" w:hAnsi="Arial" w:cs="Arial"/>
          <w:sz w:val="22"/>
          <w:szCs w:val="22"/>
        </w:rPr>
        <w:t>S</w:t>
      </w:r>
      <w:r w:rsidR="002E309D" w:rsidRPr="004905A5">
        <w:rPr>
          <w:rFonts w:ascii="Arial" w:hAnsi="Arial" w:cs="Arial"/>
          <w:sz w:val="22"/>
          <w:szCs w:val="22"/>
        </w:rPr>
        <w:t>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w:t>
      </w:r>
      <w:r w:rsidR="002E309D">
        <w:rPr>
          <w:rFonts w:ascii="Arial" w:hAnsi="Arial" w:cs="Arial"/>
          <w:sz w:val="22"/>
          <w:szCs w:val="22"/>
        </w:rPr>
        <w:t xml:space="preserve"> S</w:t>
      </w:r>
      <w:r w:rsidR="002E309D" w:rsidRPr="004905A5">
        <w:rPr>
          <w:rFonts w:ascii="Arial" w:hAnsi="Arial" w:cs="Arial"/>
          <w:sz w:val="22"/>
          <w:szCs w:val="22"/>
        </w:rPr>
        <w:t xml:space="preserve">tran, která je příjemcem osobních údajů se zavazuje, že zajistí odpovídající úroveň ochrany osobních údajů a práv subjektu údajů dle Nařízení a že bude přijaté osobní údaje zpracovávat jen pro účely splnění této </w:t>
      </w:r>
      <w:r w:rsidR="002E309D">
        <w:rPr>
          <w:rFonts w:ascii="Arial" w:hAnsi="Arial" w:cs="Arial"/>
          <w:sz w:val="22"/>
          <w:szCs w:val="22"/>
        </w:rPr>
        <w:t>S</w:t>
      </w:r>
      <w:r w:rsidR="002E309D" w:rsidRPr="004905A5">
        <w:rPr>
          <w:rFonts w:ascii="Arial" w:hAnsi="Arial" w:cs="Arial"/>
          <w:sz w:val="22"/>
          <w:szCs w:val="22"/>
        </w:rPr>
        <w:t>mlouvy, anebo pro účely oprávněných zájmů, nebo případně z jiných zákonných titulů.</w:t>
      </w:r>
    </w:p>
    <w:p w14:paraId="0290629D" w14:textId="0DF8721C" w:rsidR="004C7FB6" w:rsidRPr="004905A5" w:rsidRDefault="004C7FB6" w:rsidP="000A1F39">
      <w:pPr>
        <w:widowControl w:val="0"/>
        <w:tabs>
          <w:tab w:val="left" w:pos="1276"/>
        </w:tabs>
        <w:suppressAutoHyphens w:val="0"/>
        <w:autoSpaceDE w:val="0"/>
        <w:spacing w:after="120"/>
        <w:ind w:left="567" w:hanging="567"/>
        <w:jc w:val="both"/>
        <w:rPr>
          <w:rFonts w:ascii="Arial" w:hAnsi="Arial" w:cs="Arial"/>
          <w:sz w:val="22"/>
          <w:szCs w:val="22"/>
        </w:rPr>
      </w:pPr>
      <w:r w:rsidRPr="004905A5">
        <w:rPr>
          <w:rFonts w:ascii="Arial" w:hAnsi="Arial" w:cs="Arial"/>
          <w:sz w:val="22"/>
          <w:szCs w:val="22"/>
        </w:rPr>
        <w:t>1</w:t>
      </w:r>
      <w:r w:rsidR="004905A5" w:rsidRPr="004905A5">
        <w:rPr>
          <w:rFonts w:ascii="Arial" w:hAnsi="Arial" w:cs="Arial"/>
          <w:sz w:val="22"/>
          <w:szCs w:val="22"/>
        </w:rPr>
        <w:t>2</w:t>
      </w:r>
      <w:r w:rsidRPr="004905A5">
        <w:rPr>
          <w:rFonts w:ascii="Arial" w:hAnsi="Arial" w:cs="Arial"/>
          <w:sz w:val="22"/>
          <w:szCs w:val="22"/>
        </w:rPr>
        <w:t>.3</w:t>
      </w:r>
      <w:r w:rsidR="00B755E7" w:rsidRPr="004905A5">
        <w:rPr>
          <w:rFonts w:ascii="Arial" w:hAnsi="Arial" w:cs="Arial"/>
          <w:sz w:val="22"/>
          <w:szCs w:val="22"/>
        </w:rPr>
        <w:t xml:space="preserve"> </w:t>
      </w:r>
      <w:r w:rsidRPr="004905A5">
        <w:rPr>
          <w:rFonts w:ascii="Arial" w:hAnsi="Arial" w:cs="Arial"/>
          <w:sz w:val="22"/>
          <w:szCs w:val="22"/>
        </w:rPr>
        <w:t>Obsah Smlouvy může být měněn pouze písemnými, vzestupně číslovanými dodatky, odsouhlasenými a podepsanými oběma</w:t>
      </w:r>
      <w:r w:rsidR="00492DD8">
        <w:rPr>
          <w:rFonts w:ascii="Arial" w:hAnsi="Arial" w:cs="Arial"/>
          <w:sz w:val="22"/>
          <w:szCs w:val="22"/>
        </w:rPr>
        <w:t xml:space="preserve"> </w:t>
      </w:r>
      <w:r w:rsidR="00115930">
        <w:rPr>
          <w:rFonts w:ascii="Arial" w:hAnsi="Arial" w:cs="Arial"/>
          <w:sz w:val="22"/>
          <w:szCs w:val="22"/>
        </w:rPr>
        <w:t>Strana</w:t>
      </w:r>
      <w:r w:rsidRPr="004905A5">
        <w:rPr>
          <w:rFonts w:ascii="Arial" w:hAnsi="Arial" w:cs="Arial"/>
          <w:sz w:val="22"/>
          <w:szCs w:val="22"/>
        </w:rPr>
        <w:t xml:space="preserve">mi. </w:t>
      </w:r>
      <w:r w:rsidR="00115930">
        <w:rPr>
          <w:rFonts w:ascii="Arial" w:hAnsi="Arial" w:cs="Arial"/>
          <w:sz w:val="22"/>
          <w:szCs w:val="22"/>
        </w:rPr>
        <w:t>Strany</w:t>
      </w:r>
      <w:r w:rsidR="00492DD8">
        <w:rPr>
          <w:rFonts w:ascii="Arial" w:hAnsi="Arial" w:cs="Arial"/>
          <w:sz w:val="22"/>
          <w:szCs w:val="22"/>
        </w:rPr>
        <w:t xml:space="preserve"> si</w:t>
      </w:r>
      <w:r w:rsidRPr="004905A5">
        <w:rPr>
          <w:rFonts w:ascii="Arial" w:hAnsi="Arial" w:cs="Arial"/>
          <w:sz w:val="22"/>
          <w:szCs w:val="22"/>
        </w:rPr>
        <w:t xml:space="preserve"> sjednávají, že ustanovení § 564 zákona č. 89/2012 Sb., Občanský zákoník, ve znění pozdějších předpisů, se nepoužije, tzn. měnit nebo doplňovat text </w:t>
      </w:r>
      <w:r w:rsidR="00492DD8">
        <w:rPr>
          <w:rFonts w:ascii="Arial" w:hAnsi="Arial" w:cs="Arial"/>
          <w:sz w:val="22"/>
          <w:szCs w:val="22"/>
        </w:rPr>
        <w:t>S</w:t>
      </w:r>
      <w:r w:rsidRPr="004905A5">
        <w:rPr>
          <w:rFonts w:ascii="Arial" w:hAnsi="Arial" w:cs="Arial"/>
          <w:sz w:val="22"/>
          <w:szCs w:val="22"/>
        </w:rPr>
        <w:t>mlouvy je možno výlučně jen formou písemných dodatků podepsaných oběma</w:t>
      </w:r>
      <w:r w:rsidR="00492DD8">
        <w:rPr>
          <w:rFonts w:ascii="Arial" w:hAnsi="Arial" w:cs="Arial"/>
          <w:sz w:val="22"/>
          <w:szCs w:val="22"/>
        </w:rPr>
        <w:t xml:space="preserve"> </w:t>
      </w:r>
      <w:r w:rsidR="00115930">
        <w:rPr>
          <w:rFonts w:ascii="Arial" w:hAnsi="Arial" w:cs="Arial"/>
          <w:sz w:val="22"/>
          <w:szCs w:val="22"/>
        </w:rPr>
        <w:t>Strana</w:t>
      </w:r>
      <w:r w:rsidRPr="004905A5">
        <w:rPr>
          <w:rFonts w:ascii="Arial" w:hAnsi="Arial" w:cs="Arial"/>
          <w:sz w:val="22"/>
          <w:szCs w:val="22"/>
        </w:rPr>
        <w:t xml:space="preserve">mi. Možnost měnit </w:t>
      </w:r>
      <w:r w:rsidR="00492DD8">
        <w:rPr>
          <w:rFonts w:ascii="Arial" w:hAnsi="Arial" w:cs="Arial"/>
          <w:sz w:val="22"/>
          <w:szCs w:val="22"/>
        </w:rPr>
        <w:t>S</w:t>
      </w:r>
      <w:r w:rsidRPr="004905A5">
        <w:rPr>
          <w:rFonts w:ascii="Arial" w:hAnsi="Arial" w:cs="Arial"/>
          <w:sz w:val="22"/>
          <w:szCs w:val="22"/>
        </w:rPr>
        <w:t>mlouvu jinou formou je vyloučena. Za písemnou formu není pro tento účel považována ani výměna e-mailových či jiných elektronických zpráv.</w:t>
      </w:r>
    </w:p>
    <w:p w14:paraId="1EDB25AE" w14:textId="6D82D766" w:rsidR="004C7FB6" w:rsidRPr="004905A5" w:rsidRDefault="004C7FB6" w:rsidP="004905A5">
      <w:pPr>
        <w:tabs>
          <w:tab w:val="left" w:pos="1276"/>
        </w:tabs>
        <w:autoSpaceDE w:val="0"/>
        <w:spacing w:after="120"/>
        <w:ind w:left="567" w:hanging="567"/>
        <w:jc w:val="both"/>
        <w:rPr>
          <w:rFonts w:ascii="Arial" w:hAnsi="Arial" w:cs="Arial"/>
          <w:sz w:val="22"/>
          <w:szCs w:val="22"/>
        </w:rPr>
      </w:pPr>
      <w:r w:rsidRPr="004905A5">
        <w:rPr>
          <w:rFonts w:ascii="Arial" w:hAnsi="Arial" w:cs="Arial"/>
          <w:sz w:val="22"/>
          <w:szCs w:val="22"/>
        </w:rPr>
        <w:t>1</w:t>
      </w:r>
      <w:r w:rsidR="004905A5" w:rsidRPr="004905A5">
        <w:rPr>
          <w:rFonts w:ascii="Arial" w:hAnsi="Arial" w:cs="Arial"/>
          <w:sz w:val="22"/>
          <w:szCs w:val="22"/>
        </w:rPr>
        <w:t>2</w:t>
      </w:r>
      <w:r w:rsidRPr="004905A5">
        <w:rPr>
          <w:rFonts w:ascii="Arial" w:hAnsi="Arial" w:cs="Arial"/>
          <w:sz w:val="22"/>
          <w:szCs w:val="22"/>
        </w:rPr>
        <w:t>.4</w:t>
      </w:r>
      <w:r w:rsidR="00B755E7" w:rsidRPr="004905A5">
        <w:rPr>
          <w:rFonts w:ascii="Arial" w:hAnsi="Arial" w:cs="Arial"/>
          <w:sz w:val="22"/>
          <w:szCs w:val="22"/>
        </w:rPr>
        <w:t xml:space="preserve"> </w:t>
      </w:r>
      <w:r w:rsidRPr="004905A5">
        <w:rPr>
          <w:rFonts w:ascii="Arial" w:hAnsi="Arial" w:cs="Arial"/>
          <w:sz w:val="22"/>
          <w:szCs w:val="22"/>
        </w:rPr>
        <w:t xml:space="preserve">Smlouva se řídí právem České republiky. </w:t>
      </w:r>
      <w:r w:rsidR="00115930">
        <w:rPr>
          <w:rFonts w:ascii="Arial" w:hAnsi="Arial" w:cs="Arial"/>
          <w:sz w:val="22"/>
          <w:szCs w:val="22"/>
        </w:rPr>
        <w:t>Strany</w:t>
      </w:r>
      <w:r w:rsidRPr="004905A5">
        <w:rPr>
          <w:rFonts w:ascii="Arial" w:hAnsi="Arial" w:cs="Arial"/>
          <w:sz w:val="22"/>
          <w:szCs w:val="22"/>
        </w:rPr>
        <w:t xml:space="preserve"> se zavazují, že spory vzniklé mezi </w:t>
      </w:r>
      <w:r w:rsidR="00115930">
        <w:rPr>
          <w:rFonts w:ascii="Arial" w:hAnsi="Arial" w:cs="Arial"/>
          <w:sz w:val="22"/>
          <w:szCs w:val="22"/>
        </w:rPr>
        <w:t>Strana</w:t>
      </w:r>
      <w:r w:rsidRPr="004905A5">
        <w:rPr>
          <w:rFonts w:ascii="Arial" w:hAnsi="Arial" w:cs="Arial"/>
          <w:sz w:val="22"/>
          <w:szCs w:val="22"/>
        </w:rPr>
        <w:t xml:space="preserve">mi v souvislosti s plněním </w:t>
      </w:r>
      <w:r w:rsidR="00492DD8">
        <w:rPr>
          <w:rFonts w:ascii="Arial" w:hAnsi="Arial" w:cs="Arial"/>
          <w:sz w:val="22"/>
          <w:szCs w:val="22"/>
        </w:rPr>
        <w:t>S</w:t>
      </w:r>
      <w:r w:rsidRPr="004905A5">
        <w:rPr>
          <w:rFonts w:ascii="Arial" w:hAnsi="Arial" w:cs="Arial"/>
          <w:sz w:val="22"/>
          <w:szCs w:val="22"/>
        </w:rPr>
        <w:t>mlouvy se budou snažit řešit nejprve smírnou cestou a domluvou, v případě trvání sporu bude rozhodovat věcně a místně příslušný soud v České republice, přičemž pro místní příslušnost je rozhodný obecný soud</w:t>
      </w:r>
      <w:ins w:id="34" w:author="Ovesná Romana" w:date="2025-08-15T12:24:00Z" w16du:dateUtc="2025-08-15T10:24:00Z">
        <w:r w:rsidR="00282D80" w:rsidRPr="004905A5">
          <w:rPr>
            <w:rFonts w:ascii="Arial" w:hAnsi="Arial" w:cs="Arial"/>
            <w:sz w:val="22"/>
            <w:szCs w:val="22"/>
          </w:rPr>
          <w:t xml:space="preserve"> </w:t>
        </w:r>
      </w:ins>
      <w:r w:rsidR="00282D80" w:rsidRPr="004905A5">
        <w:rPr>
          <w:rFonts w:ascii="Arial" w:hAnsi="Arial" w:cs="Arial"/>
          <w:sz w:val="22"/>
          <w:szCs w:val="22"/>
        </w:rPr>
        <w:t>Kupuj</w:t>
      </w:r>
      <w:r w:rsidR="004905A5" w:rsidRPr="004905A5">
        <w:rPr>
          <w:rFonts w:ascii="Arial" w:hAnsi="Arial" w:cs="Arial"/>
          <w:sz w:val="22"/>
          <w:szCs w:val="22"/>
        </w:rPr>
        <w:t>í</w:t>
      </w:r>
      <w:r w:rsidR="00282D80" w:rsidRPr="004905A5">
        <w:rPr>
          <w:rFonts w:ascii="Arial" w:hAnsi="Arial" w:cs="Arial"/>
          <w:sz w:val="22"/>
          <w:szCs w:val="22"/>
        </w:rPr>
        <w:t xml:space="preserve">cího. </w:t>
      </w:r>
    </w:p>
    <w:p w14:paraId="387E909F" w14:textId="524DF801" w:rsidR="00D37E3E" w:rsidRPr="00D37E3E" w:rsidRDefault="000A1F39" w:rsidP="004905A5">
      <w:pPr>
        <w:tabs>
          <w:tab w:val="left" w:pos="1276"/>
        </w:tabs>
        <w:autoSpaceDE w:val="0"/>
        <w:spacing w:after="120"/>
        <w:ind w:left="567" w:hanging="567"/>
        <w:jc w:val="both"/>
        <w:rPr>
          <w:rFonts w:ascii="Arial" w:hAnsi="Arial" w:cs="Arial"/>
          <w:sz w:val="22"/>
          <w:szCs w:val="22"/>
        </w:rPr>
      </w:pPr>
      <w:r w:rsidRPr="004905A5">
        <w:rPr>
          <w:rFonts w:ascii="Arial" w:hAnsi="Arial" w:cs="Arial"/>
          <w:sz w:val="22"/>
          <w:szCs w:val="22"/>
        </w:rPr>
        <w:t>12.5 Pokud</w:t>
      </w:r>
      <w:r w:rsidR="00D37E3E" w:rsidRPr="00D37E3E">
        <w:rPr>
          <w:rFonts w:ascii="Arial" w:hAnsi="Arial" w:cs="Arial"/>
          <w:sz w:val="22"/>
          <w:szCs w:val="22"/>
        </w:rPr>
        <w:t xml:space="preserve"> se kterákoli </w:t>
      </w:r>
      <w:r w:rsidR="00115930">
        <w:rPr>
          <w:rFonts w:ascii="Arial" w:hAnsi="Arial" w:cs="Arial"/>
          <w:sz w:val="22"/>
          <w:szCs w:val="22"/>
        </w:rPr>
        <w:t>Strana</w:t>
      </w:r>
      <w:r w:rsidR="00D37E3E" w:rsidRPr="00D37E3E">
        <w:rPr>
          <w:rFonts w:ascii="Arial" w:hAnsi="Arial" w:cs="Arial"/>
          <w:sz w:val="22"/>
          <w:szCs w:val="22"/>
        </w:rPr>
        <w:t xml:space="preserve"> vzdá práv z porušení jakéhokoli ustanovení této </w:t>
      </w:r>
      <w:r w:rsidR="00492DD8">
        <w:rPr>
          <w:rFonts w:ascii="Arial" w:hAnsi="Arial" w:cs="Arial"/>
          <w:sz w:val="22"/>
          <w:szCs w:val="22"/>
        </w:rPr>
        <w:t>S</w:t>
      </w:r>
      <w:r w:rsidR="00D37E3E" w:rsidRPr="00D37E3E">
        <w:rPr>
          <w:rFonts w:ascii="Arial" w:hAnsi="Arial" w:cs="Arial"/>
          <w:sz w:val="22"/>
          <w:szCs w:val="22"/>
        </w:rPr>
        <w:t xml:space="preserve">mlouvy, nebude to znamenat nebo se vykládat jako vzdání se práv vyplývajících z kteréhokoli jiného ustanovení </w:t>
      </w:r>
      <w:r w:rsidR="00A11D10">
        <w:rPr>
          <w:rFonts w:ascii="Arial" w:hAnsi="Arial" w:cs="Arial"/>
          <w:sz w:val="22"/>
          <w:szCs w:val="22"/>
        </w:rPr>
        <w:t>S</w:t>
      </w:r>
      <w:r w:rsidR="00D37E3E" w:rsidRPr="00D37E3E">
        <w:rPr>
          <w:rFonts w:ascii="Arial" w:hAnsi="Arial" w:cs="Arial"/>
          <w:sz w:val="22"/>
          <w:szCs w:val="22"/>
        </w:rPr>
        <w:t xml:space="preserve">mlouvy, ani z jakéhokoli dalšího porušení daného ustanovení. Žádné prodloužení lhůty pro plnění jakéhokoli závazku či učinění jakéhokoliv úkonu a/nebo právního jednání podle této </w:t>
      </w:r>
      <w:r w:rsidR="00A11D10">
        <w:rPr>
          <w:rFonts w:ascii="Arial" w:hAnsi="Arial" w:cs="Arial"/>
          <w:sz w:val="22"/>
          <w:szCs w:val="22"/>
        </w:rPr>
        <w:t>S</w:t>
      </w:r>
      <w:r w:rsidR="00D37E3E" w:rsidRPr="00D37E3E">
        <w:rPr>
          <w:rFonts w:ascii="Arial" w:hAnsi="Arial" w:cs="Arial"/>
          <w:sz w:val="22"/>
          <w:szCs w:val="22"/>
        </w:rPr>
        <w:t xml:space="preserve">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w:t>
      </w:r>
      <w:r w:rsidR="00A11D10">
        <w:rPr>
          <w:rFonts w:ascii="Arial" w:hAnsi="Arial" w:cs="Arial"/>
          <w:sz w:val="22"/>
          <w:szCs w:val="22"/>
        </w:rPr>
        <w:t>S</w:t>
      </w:r>
      <w:r w:rsidR="00D37E3E" w:rsidRPr="00D37E3E">
        <w:rPr>
          <w:rFonts w:ascii="Arial" w:hAnsi="Arial" w:cs="Arial"/>
          <w:sz w:val="22"/>
          <w:szCs w:val="22"/>
        </w:rPr>
        <w:t>mlouvou nebude znamenat vzdání se tohoto práva.</w:t>
      </w:r>
    </w:p>
    <w:p w14:paraId="7CDDA048" w14:textId="7E150D1B" w:rsidR="00624946" w:rsidRPr="004905A5" w:rsidRDefault="000A1F39" w:rsidP="004905A5">
      <w:pPr>
        <w:widowControl w:val="0"/>
        <w:tabs>
          <w:tab w:val="left" w:pos="1276"/>
        </w:tabs>
        <w:suppressAutoHyphens w:val="0"/>
        <w:autoSpaceDE w:val="0"/>
        <w:spacing w:after="120"/>
        <w:ind w:left="567" w:hanging="567"/>
        <w:jc w:val="both"/>
        <w:rPr>
          <w:rFonts w:ascii="Arial" w:hAnsi="Arial" w:cs="Arial"/>
          <w:sz w:val="22"/>
          <w:szCs w:val="22"/>
        </w:rPr>
      </w:pPr>
      <w:r w:rsidRPr="004905A5">
        <w:rPr>
          <w:rFonts w:ascii="Arial" w:hAnsi="Arial" w:cs="Arial"/>
          <w:sz w:val="22"/>
          <w:szCs w:val="22"/>
        </w:rPr>
        <w:t>12.6 Pokud</w:t>
      </w:r>
      <w:r w:rsidR="00624946" w:rsidRPr="004905A5">
        <w:rPr>
          <w:rFonts w:ascii="Arial" w:hAnsi="Arial" w:cs="Arial"/>
          <w:sz w:val="22"/>
          <w:szCs w:val="22"/>
        </w:rPr>
        <w:t xml:space="preserve"> oddělitelné ustanovení </w:t>
      </w:r>
      <w:r w:rsidR="00A11D10">
        <w:rPr>
          <w:rFonts w:ascii="Arial" w:hAnsi="Arial" w:cs="Arial"/>
          <w:sz w:val="22"/>
          <w:szCs w:val="22"/>
        </w:rPr>
        <w:t>S</w:t>
      </w:r>
      <w:r w:rsidR="00624946" w:rsidRPr="004905A5">
        <w:rPr>
          <w:rFonts w:ascii="Arial" w:hAnsi="Arial" w:cs="Arial"/>
          <w:sz w:val="22"/>
          <w:szCs w:val="22"/>
        </w:rPr>
        <w:t xml:space="preserve">mlouvy je nebo se stane neplatným či nevynutitelným, nemá to vliv na platnost zbývajících ustanovení </w:t>
      </w:r>
      <w:r w:rsidR="00A11D10">
        <w:rPr>
          <w:rFonts w:ascii="Arial" w:hAnsi="Arial" w:cs="Arial"/>
          <w:sz w:val="22"/>
          <w:szCs w:val="22"/>
        </w:rPr>
        <w:t>S</w:t>
      </w:r>
      <w:r w:rsidR="00624946" w:rsidRPr="004905A5">
        <w:rPr>
          <w:rFonts w:ascii="Arial" w:hAnsi="Arial" w:cs="Arial"/>
          <w:sz w:val="22"/>
          <w:szCs w:val="22"/>
        </w:rPr>
        <w:t xml:space="preserve">mlouvy. V takovém případě se </w:t>
      </w:r>
      <w:r w:rsidR="00115930">
        <w:rPr>
          <w:rFonts w:ascii="Arial" w:hAnsi="Arial" w:cs="Arial"/>
          <w:sz w:val="22"/>
          <w:szCs w:val="22"/>
        </w:rPr>
        <w:t>Strany</w:t>
      </w:r>
      <w:r w:rsidR="00624946" w:rsidRPr="004905A5">
        <w:rPr>
          <w:rFonts w:ascii="Arial" w:hAnsi="Arial" w:cs="Arial"/>
          <w:sz w:val="22"/>
          <w:szCs w:val="22"/>
        </w:rPr>
        <w:t xml:space="preserve"> zavazují uzavřít do 10 pracovních dnů od výzvy druhé ze </w:t>
      </w:r>
      <w:r w:rsidR="00A11D10">
        <w:rPr>
          <w:rFonts w:ascii="Arial" w:hAnsi="Arial" w:cs="Arial"/>
          <w:sz w:val="22"/>
          <w:szCs w:val="22"/>
        </w:rPr>
        <w:t>S</w:t>
      </w:r>
      <w:r w:rsidR="00624946" w:rsidRPr="004905A5">
        <w:rPr>
          <w:rFonts w:ascii="Arial" w:hAnsi="Arial" w:cs="Arial"/>
          <w:sz w:val="22"/>
          <w:szCs w:val="22"/>
        </w:rPr>
        <w:t xml:space="preserve">tran </w:t>
      </w:r>
      <w:r w:rsidR="00A11D10">
        <w:rPr>
          <w:rFonts w:ascii="Arial" w:hAnsi="Arial" w:cs="Arial"/>
          <w:sz w:val="22"/>
          <w:szCs w:val="22"/>
        </w:rPr>
        <w:t>S</w:t>
      </w:r>
      <w:r w:rsidR="00624946" w:rsidRPr="004905A5">
        <w:rPr>
          <w:rFonts w:ascii="Arial" w:hAnsi="Arial" w:cs="Arial"/>
          <w:sz w:val="22"/>
          <w:szCs w:val="22"/>
        </w:rPr>
        <w:t xml:space="preserve">mlouvy dodatek ke </w:t>
      </w:r>
      <w:r w:rsidR="00A11D10">
        <w:rPr>
          <w:rFonts w:ascii="Arial" w:hAnsi="Arial" w:cs="Arial"/>
          <w:sz w:val="22"/>
          <w:szCs w:val="22"/>
        </w:rPr>
        <w:t>S</w:t>
      </w:r>
      <w:r w:rsidR="00624946" w:rsidRPr="004905A5">
        <w:rPr>
          <w:rFonts w:ascii="Arial" w:hAnsi="Arial" w:cs="Arial"/>
          <w:sz w:val="22"/>
          <w:szCs w:val="22"/>
        </w:rPr>
        <w:t xml:space="preserve">mlouvě nahrazující oddělitelné ustanovení </w:t>
      </w:r>
      <w:r w:rsidR="00A11D10">
        <w:rPr>
          <w:rFonts w:ascii="Arial" w:hAnsi="Arial" w:cs="Arial"/>
          <w:sz w:val="22"/>
          <w:szCs w:val="22"/>
        </w:rPr>
        <w:t>S</w:t>
      </w:r>
      <w:r w:rsidR="00624946" w:rsidRPr="004905A5">
        <w:rPr>
          <w:rFonts w:ascii="Arial" w:hAnsi="Arial" w:cs="Arial"/>
          <w:sz w:val="22"/>
          <w:szCs w:val="22"/>
        </w:rPr>
        <w:t xml:space="preserve">mlouvy, které je neplatné či nevynutitelné, </w:t>
      </w:r>
      <w:r w:rsidR="00624946" w:rsidRPr="004905A5">
        <w:rPr>
          <w:rFonts w:ascii="Arial" w:hAnsi="Arial" w:cs="Arial"/>
          <w:sz w:val="22"/>
          <w:szCs w:val="22"/>
        </w:rPr>
        <w:lastRenderedPageBreak/>
        <w:t>platným a vynutitelným ustanovením odpovídajícím hospodářskému účelu takto nahrazovaného ustanovení.</w:t>
      </w:r>
    </w:p>
    <w:p w14:paraId="32CD7C68" w14:textId="0FDA7510" w:rsidR="00624946" w:rsidRPr="004905A5" w:rsidRDefault="000A1F39" w:rsidP="00AB313E">
      <w:pPr>
        <w:widowControl w:val="0"/>
        <w:suppressAutoHyphens w:val="0"/>
        <w:autoSpaceDE w:val="0"/>
        <w:spacing w:after="120"/>
        <w:ind w:left="567" w:hanging="567"/>
        <w:jc w:val="both"/>
        <w:rPr>
          <w:rFonts w:ascii="Arial" w:hAnsi="Arial" w:cs="Arial"/>
          <w:sz w:val="22"/>
          <w:szCs w:val="22"/>
        </w:rPr>
      </w:pPr>
      <w:r w:rsidRPr="004905A5">
        <w:rPr>
          <w:rFonts w:ascii="Arial" w:hAnsi="Arial" w:cs="Arial"/>
          <w:sz w:val="22"/>
          <w:szCs w:val="22"/>
        </w:rPr>
        <w:t xml:space="preserve">12.7 </w:t>
      </w:r>
      <w:r w:rsidR="00D12837">
        <w:rPr>
          <w:rFonts w:ascii="Arial" w:hAnsi="Arial" w:cs="Arial"/>
          <w:sz w:val="22"/>
          <w:szCs w:val="22"/>
        </w:rPr>
        <w:t xml:space="preserve">  </w:t>
      </w:r>
      <w:r w:rsidRPr="004905A5">
        <w:rPr>
          <w:rFonts w:ascii="Arial" w:hAnsi="Arial" w:cs="Arial"/>
          <w:sz w:val="22"/>
          <w:szCs w:val="22"/>
        </w:rPr>
        <w:t>Odpověď</w:t>
      </w:r>
      <w:r w:rsidR="00624946" w:rsidRPr="004905A5">
        <w:rPr>
          <w:rFonts w:ascii="Arial" w:hAnsi="Arial" w:cs="Arial"/>
          <w:sz w:val="22"/>
          <w:szCs w:val="22"/>
        </w:rPr>
        <w:t xml:space="preserve"> </w:t>
      </w:r>
      <w:r w:rsidR="00115930">
        <w:rPr>
          <w:rFonts w:ascii="Arial" w:hAnsi="Arial" w:cs="Arial"/>
          <w:sz w:val="22"/>
          <w:szCs w:val="22"/>
        </w:rPr>
        <w:t>Strany</w:t>
      </w:r>
      <w:r w:rsidR="00624946" w:rsidRPr="004905A5">
        <w:rPr>
          <w:rFonts w:ascii="Arial" w:hAnsi="Arial" w:cs="Arial"/>
          <w:sz w:val="22"/>
          <w:szCs w:val="22"/>
        </w:rPr>
        <w:t xml:space="preserve"> s dodatkem nebo odchylkou ve smyslu § 1740 (3) NOZ, která podstatně nemění podmínky nabídky, není přijetím nabídky na uzavření Smlouvy.</w:t>
      </w:r>
    </w:p>
    <w:p w14:paraId="1B68CF91" w14:textId="61DF8873" w:rsidR="004C7FB6" w:rsidRDefault="009224D1" w:rsidP="00EC0679">
      <w:pPr>
        <w:widowControl w:val="0"/>
        <w:tabs>
          <w:tab w:val="left" w:pos="0"/>
        </w:tabs>
        <w:autoSpaceDE w:val="0"/>
        <w:ind w:left="567" w:hanging="567"/>
        <w:jc w:val="both"/>
        <w:rPr>
          <w:rFonts w:ascii="Arial" w:hAnsi="Arial" w:cs="Arial"/>
          <w:sz w:val="22"/>
          <w:szCs w:val="22"/>
        </w:rPr>
      </w:pPr>
      <w:commentRangeStart w:id="35"/>
      <w:proofErr w:type="gramStart"/>
      <w:r w:rsidRPr="004905A5">
        <w:rPr>
          <w:rFonts w:ascii="Arial" w:hAnsi="Arial" w:cs="Arial"/>
          <w:sz w:val="22"/>
          <w:szCs w:val="22"/>
        </w:rPr>
        <w:t xml:space="preserve">12.8 </w:t>
      </w:r>
      <w:r w:rsidR="00EC0679">
        <w:rPr>
          <w:rFonts w:ascii="Arial" w:hAnsi="Arial" w:cs="Arial"/>
          <w:sz w:val="22"/>
          <w:szCs w:val="22"/>
        </w:rPr>
        <w:t xml:space="preserve"> </w:t>
      </w:r>
      <w:r>
        <w:rPr>
          <w:rFonts w:ascii="Arial" w:hAnsi="Arial" w:cs="Arial"/>
          <w:sz w:val="22"/>
          <w:szCs w:val="22"/>
        </w:rPr>
        <w:t>Strany</w:t>
      </w:r>
      <w:proofErr w:type="gramEnd"/>
      <w:r w:rsidR="00624946" w:rsidRPr="004905A5">
        <w:rPr>
          <w:rFonts w:ascii="Arial" w:hAnsi="Arial" w:cs="Arial"/>
          <w:sz w:val="22"/>
          <w:szCs w:val="22"/>
        </w:rPr>
        <w:t xml:space="preserve"> </w:t>
      </w:r>
      <w:commentRangeEnd w:id="35"/>
      <w:r w:rsidR="007E5318">
        <w:rPr>
          <w:rStyle w:val="Odkaznakoment"/>
        </w:rPr>
        <w:commentReference w:id="35"/>
      </w:r>
      <w:r w:rsidR="00624946" w:rsidRPr="004905A5">
        <w:rPr>
          <w:rFonts w:ascii="Arial" w:hAnsi="Arial" w:cs="Arial"/>
          <w:sz w:val="22"/>
          <w:szCs w:val="22"/>
        </w:rPr>
        <w:t xml:space="preserve">shodně prohlašují, </w:t>
      </w:r>
      <w:r w:rsidR="00624946" w:rsidRPr="00A11D10">
        <w:rPr>
          <w:rFonts w:ascii="Arial" w:hAnsi="Arial" w:cs="Arial"/>
          <w:sz w:val="22"/>
          <w:szCs w:val="22"/>
        </w:rPr>
        <w:t xml:space="preserve">že </w:t>
      </w:r>
      <w:r w:rsidR="00115930" w:rsidRPr="00A11D10">
        <w:rPr>
          <w:rFonts w:ascii="Arial" w:hAnsi="Arial" w:cs="Arial"/>
          <w:sz w:val="22"/>
          <w:szCs w:val="22"/>
        </w:rPr>
        <w:t>S</w:t>
      </w:r>
      <w:commentRangeStart w:id="36"/>
      <w:r w:rsidR="00624946" w:rsidRPr="00A11D10">
        <w:rPr>
          <w:rFonts w:ascii="Arial" w:hAnsi="Arial" w:cs="Arial"/>
          <w:sz w:val="22"/>
          <w:szCs w:val="22"/>
        </w:rPr>
        <w:t>mlouva</w:t>
      </w:r>
      <w:commentRangeEnd w:id="36"/>
      <w:r w:rsidR="007E5318" w:rsidRPr="00A11D10">
        <w:rPr>
          <w:rStyle w:val="Odkaznakoment"/>
        </w:rPr>
        <w:commentReference w:id="36"/>
      </w:r>
      <w:r w:rsidR="00624946" w:rsidRPr="00A11D10">
        <w:rPr>
          <w:rFonts w:ascii="Arial" w:hAnsi="Arial" w:cs="Arial"/>
          <w:sz w:val="22"/>
          <w:szCs w:val="22"/>
        </w:rPr>
        <w:t xml:space="preserve"> obsahuje</w:t>
      </w:r>
      <w:r w:rsidR="00624946" w:rsidRPr="004905A5">
        <w:rPr>
          <w:rFonts w:ascii="Arial" w:hAnsi="Arial" w:cs="Arial"/>
          <w:sz w:val="22"/>
          <w:szCs w:val="22"/>
        </w:rPr>
        <w:t xml:space="preserve"> ujednání o všech náležitostech, které </w:t>
      </w:r>
      <w:r w:rsidR="00115930" w:rsidRPr="00A11D10">
        <w:rPr>
          <w:rFonts w:ascii="Arial" w:hAnsi="Arial" w:cs="Arial"/>
          <w:sz w:val="22"/>
          <w:szCs w:val="22"/>
        </w:rPr>
        <w:t>Strany</w:t>
      </w:r>
      <w:r w:rsidR="00624946" w:rsidRPr="004905A5">
        <w:rPr>
          <w:rFonts w:ascii="Arial" w:hAnsi="Arial" w:cs="Arial"/>
          <w:sz w:val="22"/>
          <w:szCs w:val="22"/>
        </w:rPr>
        <w:t xml:space="preserve"> měly a chtěly ve </w:t>
      </w:r>
      <w:r w:rsidR="00115930">
        <w:rPr>
          <w:rFonts w:ascii="Arial" w:hAnsi="Arial" w:cs="Arial"/>
          <w:sz w:val="22"/>
          <w:szCs w:val="22"/>
        </w:rPr>
        <w:t>S</w:t>
      </w:r>
      <w:commentRangeStart w:id="37"/>
      <w:commentRangeStart w:id="38"/>
      <w:r w:rsidR="00624946" w:rsidRPr="004905A5">
        <w:rPr>
          <w:rFonts w:ascii="Arial" w:hAnsi="Arial" w:cs="Arial"/>
          <w:sz w:val="22"/>
          <w:szCs w:val="22"/>
        </w:rPr>
        <w:t>mlouvě</w:t>
      </w:r>
      <w:commentRangeEnd w:id="37"/>
      <w:r w:rsidR="007E5318">
        <w:rPr>
          <w:rStyle w:val="Odkaznakoment"/>
        </w:rPr>
        <w:commentReference w:id="37"/>
      </w:r>
      <w:commentRangeEnd w:id="38"/>
      <w:r w:rsidR="007E5318">
        <w:rPr>
          <w:rStyle w:val="Odkaznakoment"/>
        </w:rPr>
        <w:commentReference w:id="38"/>
      </w:r>
      <w:r w:rsidR="00624946" w:rsidRPr="004905A5">
        <w:rPr>
          <w:rFonts w:ascii="Arial" w:hAnsi="Arial" w:cs="Arial"/>
          <w:sz w:val="22"/>
          <w:szCs w:val="22"/>
        </w:rPr>
        <w:t xml:space="preserve"> ujednat a </w:t>
      </w:r>
      <w:r w:rsidR="00115930">
        <w:rPr>
          <w:rFonts w:ascii="Arial" w:hAnsi="Arial" w:cs="Arial"/>
          <w:sz w:val="22"/>
          <w:szCs w:val="22"/>
        </w:rPr>
        <w:t>Strany</w:t>
      </w:r>
      <w:r w:rsidR="00624946" w:rsidRPr="004905A5">
        <w:rPr>
          <w:rFonts w:ascii="Arial" w:hAnsi="Arial" w:cs="Arial"/>
          <w:sz w:val="22"/>
          <w:szCs w:val="22"/>
        </w:rPr>
        <w:t xml:space="preserve"> dospěly ke shodě ohledně všech náležitostí, které si </w:t>
      </w:r>
      <w:r w:rsidR="00115930">
        <w:rPr>
          <w:rFonts w:ascii="Arial" w:hAnsi="Arial" w:cs="Arial"/>
          <w:sz w:val="22"/>
          <w:szCs w:val="22"/>
        </w:rPr>
        <w:t>Strany</w:t>
      </w:r>
      <w:r w:rsidR="00624946" w:rsidRPr="004905A5">
        <w:rPr>
          <w:rFonts w:ascii="Arial" w:hAnsi="Arial" w:cs="Arial"/>
          <w:sz w:val="22"/>
          <w:szCs w:val="22"/>
        </w:rPr>
        <w:t xml:space="preserve"> stanovily jako předpoklady uzavření této </w:t>
      </w:r>
      <w:r w:rsidR="00A11D10">
        <w:rPr>
          <w:rFonts w:ascii="Arial" w:hAnsi="Arial" w:cs="Arial"/>
          <w:sz w:val="22"/>
          <w:szCs w:val="22"/>
        </w:rPr>
        <w:t>S</w:t>
      </w:r>
      <w:r w:rsidR="00624946" w:rsidRPr="004905A5">
        <w:rPr>
          <w:rFonts w:ascii="Arial" w:hAnsi="Arial" w:cs="Arial"/>
          <w:sz w:val="22"/>
          <w:szCs w:val="22"/>
        </w:rPr>
        <w:t xml:space="preserve">mlouvy. </w:t>
      </w:r>
      <w:r w:rsidR="00115930">
        <w:rPr>
          <w:rFonts w:ascii="Arial" w:hAnsi="Arial" w:cs="Arial"/>
          <w:sz w:val="22"/>
          <w:szCs w:val="22"/>
        </w:rPr>
        <w:t>Strany</w:t>
      </w:r>
      <w:r w:rsidR="00624946" w:rsidRPr="004905A5">
        <w:rPr>
          <w:rFonts w:ascii="Arial" w:hAnsi="Arial" w:cs="Arial"/>
          <w:sz w:val="22"/>
          <w:szCs w:val="22"/>
        </w:rPr>
        <w:t xml:space="preserve"> zároveň shodně prohlašují, že si sdělily všechny skutkové a právní okolnosti, </w:t>
      </w:r>
      <w:r w:rsidR="00624946" w:rsidRPr="004905A5">
        <w:rPr>
          <w:rFonts w:ascii="Arial" w:hAnsi="Arial" w:cs="Arial"/>
          <w:sz w:val="22"/>
          <w:szCs w:val="22"/>
        </w:rPr>
        <w:br/>
        <w:t xml:space="preserve">o nichž k datu podpisu této </w:t>
      </w:r>
      <w:r w:rsidR="00A11D10">
        <w:rPr>
          <w:rFonts w:ascii="Arial" w:hAnsi="Arial" w:cs="Arial"/>
          <w:sz w:val="22"/>
          <w:szCs w:val="22"/>
        </w:rPr>
        <w:t>S</w:t>
      </w:r>
      <w:r w:rsidR="00624946" w:rsidRPr="004905A5">
        <w:rPr>
          <w:rFonts w:ascii="Arial" w:hAnsi="Arial" w:cs="Arial"/>
          <w:sz w:val="22"/>
          <w:szCs w:val="22"/>
        </w:rPr>
        <w:t xml:space="preserve">mlouvy věděly nebo vědět musely, a které jsou relevantní ve vztahu k uzavření této </w:t>
      </w:r>
      <w:r w:rsidR="00A11D10">
        <w:rPr>
          <w:rFonts w:ascii="Arial" w:hAnsi="Arial" w:cs="Arial"/>
          <w:sz w:val="22"/>
          <w:szCs w:val="22"/>
        </w:rPr>
        <w:t>S</w:t>
      </w:r>
      <w:r w:rsidR="00624946" w:rsidRPr="004905A5">
        <w:rPr>
          <w:rFonts w:ascii="Arial" w:hAnsi="Arial" w:cs="Arial"/>
          <w:sz w:val="22"/>
          <w:szCs w:val="22"/>
        </w:rPr>
        <w:t>mlouvy.</w:t>
      </w:r>
    </w:p>
    <w:p w14:paraId="51188C07" w14:textId="77777777" w:rsidR="009224D1" w:rsidRDefault="009224D1" w:rsidP="009224D1">
      <w:pPr>
        <w:widowControl w:val="0"/>
        <w:tabs>
          <w:tab w:val="left" w:pos="1276"/>
        </w:tabs>
        <w:autoSpaceDE w:val="0"/>
        <w:ind w:left="567" w:hanging="567"/>
        <w:jc w:val="both"/>
        <w:rPr>
          <w:rFonts w:ascii="Arial" w:hAnsi="Arial" w:cs="Arial"/>
          <w:sz w:val="22"/>
          <w:szCs w:val="22"/>
        </w:rPr>
      </w:pPr>
    </w:p>
    <w:p w14:paraId="63BCFF2D" w14:textId="2AE315B9" w:rsidR="00D7259C" w:rsidRPr="004905A5" w:rsidRDefault="00D7259C" w:rsidP="00EC0679">
      <w:pPr>
        <w:tabs>
          <w:tab w:val="left" w:pos="567"/>
          <w:tab w:val="left" w:pos="1276"/>
        </w:tabs>
        <w:autoSpaceDE w:val="0"/>
        <w:spacing w:after="120" w:line="200" w:lineRule="atLeast"/>
        <w:ind w:left="567" w:hanging="567"/>
        <w:jc w:val="both"/>
        <w:rPr>
          <w:rFonts w:ascii="Arial" w:hAnsi="Arial" w:cs="Arial"/>
          <w:sz w:val="22"/>
          <w:szCs w:val="22"/>
        </w:rPr>
      </w:pPr>
      <w:r>
        <w:rPr>
          <w:rFonts w:ascii="Arial" w:hAnsi="Arial" w:cs="Arial"/>
          <w:sz w:val="22"/>
          <w:szCs w:val="22"/>
        </w:rPr>
        <w:t xml:space="preserve">12.10 </w:t>
      </w:r>
      <w:r w:rsidR="00115930">
        <w:rPr>
          <w:rFonts w:ascii="Arial" w:hAnsi="Arial" w:cs="Arial"/>
          <w:sz w:val="22"/>
          <w:szCs w:val="22"/>
        </w:rPr>
        <w:t>Strany</w:t>
      </w:r>
      <w:r w:rsidRPr="00D7259C">
        <w:rPr>
          <w:rFonts w:ascii="Arial" w:hAnsi="Arial" w:cs="Arial"/>
          <w:sz w:val="22"/>
          <w:szCs w:val="22"/>
        </w:rPr>
        <w:t xml:space="preserve"> prohlašují, že budou spolu komunikovat přednostně elektronickou formou na elektronické adresy uvedené </w:t>
      </w:r>
      <w:r w:rsidR="00115930">
        <w:rPr>
          <w:rFonts w:ascii="Arial" w:hAnsi="Arial" w:cs="Arial"/>
          <w:sz w:val="22"/>
          <w:szCs w:val="22"/>
        </w:rPr>
        <w:t>Strana</w:t>
      </w:r>
      <w:r w:rsidRPr="00D7259C">
        <w:rPr>
          <w:rFonts w:ascii="Arial" w:hAnsi="Arial" w:cs="Arial"/>
          <w:sz w:val="22"/>
          <w:szCs w:val="22"/>
        </w:rPr>
        <w:t xml:space="preserve">mi v záhlaví </w:t>
      </w:r>
      <w:r w:rsidR="00A11D10">
        <w:rPr>
          <w:rFonts w:ascii="Arial" w:hAnsi="Arial" w:cs="Arial"/>
          <w:sz w:val="22"/>
          <w:szCs w:val="22"/>
        </w:rPr>
        <w:t>S</w:t>
      </w:r>
      <w:r w:rsidRPr="00D7259C">
        <w:rPr>
          <w:rFonts w:ascii="Arial" w:hAnsi="Arial" w:cs="Arial"/>
          <w:sz w:val="22"/>
          <w:szCs w:val="22"/>
        </w:rPr>
        <w:t>mlouvy</w:t>
      </w:r>
      <w:r w:rsidR="00EF0BB4">
        <w:rPr>
          <w:rFonts w:ascii="Arial" w:hAnsi="Arial" w:cs="Arial"/>
          <w:sz w:val="22"/>
          <w:szCs w:val="22"/>
        </w:rPr>
        <w:t xml:space="preserve"> nebo ve Smlouvě.</w:t>
      </w:r>
    </w:p>
    <w:p w14:paraId="32B69FAD" w14:textId="3AD9D116" w:rsidR="00D37E3E" w:rsidRPr="004905A5" w:rsidRDefault="004905A5" w:rsidP="004905A5">
      <w:pPr>
        <w:widowControl w:val="0"/>
        <w:tabs>
          <w:tab w:val="left" w:pos="1276"/>
        </w:tabs>
        <w:suppressAutoHyphens w:val="0"/>
        <w:autoSpaceDE w:val="0"/>
        <w:spacing w:after="120"/>
        <w:ind w:left="567" w:hanging="567"/>
        <w:jc w:val="both"/>
        <w:rPr>
          <w:rFonts w:ascii="Arial" w:eastAsia="Arial" w:hAnsi="Arial" w:cs="Arial"/>
          <w:sz w:val="22"/>
          <w:szCs w:val="22"/>
          <w:lang w:val="cs"/>
        </w:rPr>
      </w:pPr>
      <w:r w:rsidRPr="004905A5">
        <w:rPr>
          <w:rFonts w:ascii="Arial" w:hAnsi="Arial" w:cs="Arial"/>
          <w:sz w:val="22"/>
          <w:szCs w:val="22"/>
        </w:rPr>
        <w:t>12.1</w:t>
      </w:r>
      <w:r w:rsidR="00D7259C">
        <w:rPr>
          <w:rFonts w:ascii="Arial" w:hAnsi="Arial" w:cs="Arial"/>
          <w:sz w:val="22"/>
          <w:szCs w:val="22"/>
        </w:rPr>
        <w:t>1</w:t>
      </w:r>
      <w:r w:rsidRPr="004905A5">
        <w:rPr>
          <w:rFonts w:ascii="Arial" w:hAnsi="Arial" w:cs="Arial"/>
          <w:sz w:val="22"/>
          <w:szCs w:val="22"/>
        </w:rPr>
        <w:t xml:space="preserve"> </w:t>
      </w:r>
      <w:r w:rsidR="00D37E3E" w:rsidRPr="004905A5">
        <w:rPr>
          <w:rFonts w:ascii="Arial" w:eastAsia="Arial" w:hAnsi="Arial" w:cs="Arial"/>
          <w:sz w:val="22"/>
          <w:szCs w:val="22"/>
          <w:lang w:val="cs"/>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w:t>
      </w:r>
      <w:r w:rsidR="00A11D10">
        <w:rPr>
          <w:rFonts w:ascii="Arial" w:eastAsia="Arial" w:hAnsi="Arial" w:cs="Arial"/>
          <w:sz w:val="22"/>
          <w:szCs w:val="22"/>
          <w:lang w:val="cs"/>
        </w:rPr>
        <w:t xml:space="preserve"> </w:t>
      </w:r>
      <w:r w:rsidR="00115930">
        <w:rPr>
          <w:rFonts w:ascii="Arial" w:eastAsia="Arial" w:hAnsi="Arial" w:cs="Arial"/>
          <w:sz w:val="22"/>
          <w:szCs w:val="22"/>
          <w:lang w:val="cs"/>
        </w:rPr>
        <w:t>Strany</w:t>
      </w:r>
      <w:r w:rsidR="00D37E3E" w:rsidRPr="004905A5">
        <w:rPr>
          <w:rFonts w:ascii="Arial" w:eastAsia="Arial" w:hAnsi="Arial" w:cs="Arial"/>
          <w:sz w:val="22"/>
          <w:szCs w:val="22"/>
          <w:lang w:val="cs"/>
        </w:rPr>
        <w:t xml:space="preserve"> nedisponují elektronickými předpisy dle předchozí věty, je </w:t>
      </w:r>
      <w:r w:rsidR="00A11D10">
        <w:rPr>
          <w:rFonts w:ascii="Arial" w:eastAsia="Arial" w:hAnsi="Arial" w:cs="Arial"/>
          <w:sz w:val="22"/>
          <w:szCs w:val="22"/>
          <w:lang w:val="cs"/>
        </w:rPr>
        <w:t>S</w:t>
      </w:r>
      <w:r w:rsidR="00D37E3E" w:rsidRPr="004905A5">
        <w:rPr>
          <w:rFonts w:ascii="Arial" w:eastAsia="Arial" w:hAnsi="Arial" w:cs="Arial"/>
          <w:sz w:val="22"/>
          <w:szCs w:val="22"/>
          <w:lang w:val="cs"/>
        </w:rPr>
        <w:t>mlouva vyhotovena v počtu dvou stejnopisů, z nichž jeden obdrží Kupující a jeden Prodávající.</w:t>
      </w:r>
    </w:p>
    <w:p w14:paraId="7373A54C" w14:textId="0B85EBF0" w:rsidR="00D37E3E" w:rsidRPr="004905A5" w:rsidRDefault="00D37E3E" w:rsidP="004905A5">
      <w:pPr>
        <w:widowControl w:val="0"/>
        <w:tabs>
          <w:tab w:val="left" w:pos="1276"/>
        </w:tabs>
        <w:suppressAutoHyphens w:val="0"/>
        <w:autoSpaceDE w:val="0"/>
        <w:spacing w:after="120"/>
        <w:ind w:left="567" w:hanging="567"/>
        <w:jc w:val="both"/>
        <w:rPr>
          <w:rFonts w:ascii="Arial" w:hAnsi="Arial" w:cs="Arial"/>
          <w:sz w:val="22"/>
          <w:szCs w:val="22"/>
        </w:rPr>
      </w:pPr>
      <w:r w:rsidRPr="004905A5">
        <w:rPr>
          <w:rFonts w:ascii="Arial" w:hAnsi="Arial" w:cs="Arial"/>
          <w:sz w:val="22"/>
          <w:szCs w:val="22"/>
        </w:rPr>
        <w:t>1</w:t>
      </w:r>
      <w:r w:rsidR="004905A5" w:rsidRPr="004905A5">
        <w:rPr>
          <w:rFonts w:ascii="Arial" w:hAnsi="Arial" w:cs="Arial"/>
          <w:sz w:val="22"/>
          <w:szCs w:val="22"/>
        </w:rPr>
        <w:t>2.1</w:t>
      </w:r>
      <w:r w:rsidR="00D7259C">
        <w:rPr>
          <w:rFonts w:ascii="Arial" w:hAnsi="Arial" w:cs="Arial"/>
          <w:sz w:val="22"/>
          <w:szCs w:val="22"/>
        </w:rPr>
        <w:t>2</w:t>
      </w:r>
      <w:r w:rsidRPr="004905A5">
        <w:rPr>
          <w:rFonts w:ascii="Arial" w:hAnsi="Arial" w:cs="Arial"/>
          <w:sz w:val="22"/>
          <w:szCs w:val="22"/>
        </w:rPr>
        <w:t xml:space="preserve"> </w:t>
      </w:r>
      <w:r w:rsidR="00115930">
        <w:rPr>
          <w:rFonts w:ascii="Arial" w:hAnsi="Arial" w:cs="Arial"/>
          <w:sz w:val="22"/>
          <w:szCs w:val="22"/>
        </w:rPr>
        <w:t>Strany</w:t>
      </w:r>
      <w:r w:rsidRPr="004905A5">
        <w:rPr>
          <w:rFonts w:ascii="Arial" w:hAnsi="Arial" w:cs="Arial"/>
          <w:sz w:val="22"/>
          <w:szCs w:val="22"/>
        </w:rPr>
        <w:t xml:space="preserve"> po přečtení </w:t>
      </w:r>
      <w:r w:rsidR="00A11D10">
        <w:rPr>
          <w:rFonts w:ascii="Arial" w:hAnsi="Arial" w:cs="Arial"/>
          <w:sz w:val="22"/>
          <w:szCs w:val="22"/>
        </w:rPr>
        <w:t>S</w:t>
      </w:r>
      <w:r w:rsidRPr="004905A5">
        <w:rPr>
          <w:rFonts w:ascii="Arial" w:hAnsi="Arial" w:cs="Arial"/>
          <w:sz w:val="22"/>
          <w:szCs w:val="22"/>
        </w:rPr>
        <w:t xml:space="preserve">mlouvy prohlašují, že souhlasí s jejím obsahem, že </w:t>
      </w:r>
      <w:r w:rsidR="00A11D10">
        <w:rPr>
          <w:rFonts w:ascii="Arial" w:hAnsi="Arial" w:cs="Arial"/>
          <w:sz w:val="22"/>
          <w:szCs w:val="22"/>
        </w:rPr>
        <w:t>S</w:t>
      </w:r>
      <w:r w:rsidRPr="004905A5">
        <w:rPr>
          <w:rFonts w:ascii="Arial" w:hAnsi="Arial" w:cs="Arial"/>
          <w:sz w:val="22"/>
          <w:szCs w:val="22"/>
        </w:rPr>
        <w:t xml:space="preserve">mlouva byla sepsána vážně, určitě, srozumitelně a na základě jejich pravé a svobodné vůle, na důkaz čehož připojují své podpisy. </w:t>
      </w:r>
    </w:p>
    <w:p w14:paraId="67B7A70C" w14:textId="77777777" w:rsidR="00357A44" w:rsidRPr="004905A5" w:rsidRDefault="00357A44" w:rsidP="004905A5">
      <w:pPr>
        <w:tabs>
          <w:tab w:val="left" w:pos="709"/>
          <w:tab w:val="left" w:pos="1276"/>
        </w:tabs>
        <w:autoSpaceDE w:val="0"/>
        <w:spacing w:after="120" w:line="200" w:lineRule="atLeast"/>
        <w:jc w:val="both"/>
        <w:rPr>
          <w:rFonts w:ascii="Arial" w:eastAsia="Arial" w:hAnsi="Arial" w:cs="Arial"/>
          <w:color w:val="00B050"/>
          <w:sz w:val="22"/>
          <w:szCs w:val="22"/>
        </w:rPr>
      </w:pPr>
    </w:p>
    <w:p w14:paraId="73903F8B" w14:textId="77777777" w:rsidR="00624946" w:rsidRPr="004905A5" w:rsidRDefault="00624946" w:rsidP="00624946">
      <w:pPr>
        <w:widowControl w:val="0"/>
        <w:suppressAutoHyphens w:val="0"/>
        <w:autoSpaceDE w:val="0"/>
        <w:rPr>
          <w:rFonts w:ascii="Arial" w:hAnsi="Arial" w:cs="Arial"/>
          <w:sz w:val="22"/>
          <w:szCs w:val="22"/>
        </w:rPr>
      </w:pPr>
      <w:r w:rsidRPr="004905A5">
        <w:rPr>
          <w:rFonts w:ascii="Arial" w:hAnsi="Arial" w:cs="Arial"/>
          <w:b/>
          <w:sz w:val="22"/>
          <w:szCs w:val="22"/>
          <w:u w:val="single"/>
        </w:rPr>
        <w:t>Přílohy:</w:t>
      </w:r>
      <w:r w:rsidRPr="004905A5">
        <w:rPr>
          <w:rFonts w:ascii="Arial" w:hAnsi="Arial" w:cs="Arial"/>
          <w:sz w:val="22"/>
          <w:szCs w:val="22"/>
        </w:rPr>
        <w:tab/>
      </w:r>
      <w:r w:rsidR="001C5330" w:rsidRPr="004905A5">
        <w:rPr>
          <w:rFonts w:ascii="Arial" w:hAnsi="Arial" w:cs="Arial"/>
          <w:sz w:val="22"/>
          <w:szCs w:val="22"/>
        </w:rPr>
        <w:t xml:space="preserve"> </w:t>
      </w:r>
      <w:r w:rsidRPr="004905A5">
        <w:rPr>
          <w:rFonts w:ascii="Arial" w:hAnsi="Arial" w:cs="Arial"/>
          <w:sz w:val="22"/>
          <w:szCs w:val="22"/>
        </w:rPr>
        <w:t>č. 1</w:t>
      </w:r>
      <w:r w:rsidR="001C5330" w:rsidRPr="004905A5">
        <w:rPr>
          <w:rFonts w:ascii="Arial" w:hAnsi="Arial" w:cs="Arial"/>
          <w:sz w:val="22"/>
          <w:szCs w:val="22"/>
        </w:rPr>
        <w:t>-</w:t>
      </w:r>
      <w:r w:rsidRPr="004905A5">
        <w:rPr>
          <w:rFonts w:ascii="Arial" w:hAnsi="Arial" w:cs="Arial"/>
          <w:sz w:val="22"/>
          <w:szCs w:val="22"/>
        </w:rPr>
        <w:t> Specifikace předmětu Smlouvy</w:t>
      </w:r>
    </w:p>
    <w:p w14:paraId="23F21C50" w14:textId="77777777" w:rsidR="00206DE8" w:rsidRDefault="00206DE8">
      <w:pPr>
        <w:widowControl w:val="0"/>
        <w:suppressAutoHyphens w:val="0"/>
        <w:autoSpaceDE w:val="0"/>
        <w:rPr>
          <w:rFonts w:ascii="Arial" w:hAnsi="Arial" w:cs="Arial"/>
          <w:sz w:val="22"/>
          <w:szCs w:val="22"/>
        </w:rPr>
      </w:pPr>
    </w:p>
    <w:p w14:paraId="76F9364E" w14:textId="77777777" w:rsidR="00A11D10" w:rsidRPr="004905A5" w:rsidRDefault="00A11D10">
      <w:pPr>
        <w:widowControl w:val="0"/>
        <w:suppressAutoHyphens w:val="0"/>
        <w:autoSpaceDE w:val="0"/>
        <w:rPr>
          <w:rFonts w:ascii="Arial" w:hAnsi="Arial" w:cs="Arial"/>
          <w:sz w:val="22"/>
          <w:szCs w:val="22"/>
        </w:rPr>
      </w:pPr>
    </w:p>
    <w:p w14:paraId="3AE90691" w14:textId="78820393" w:rsidR="00563471" w:rsidRPr="004905A5" w:rsidRDefault="00032CE1">
      <w:pPr>
        <w:widowControl w:val="0"/>
        <w:suppressAutoHyphens w:val="0"/>
        <w:autoSpaceDE w:val="0"/>
        <w:rPr>
          <w:rFonts w:ascii="Arial" w:hAnsi="Arial" w:cs="Arial"/>
          <w:sz w:val="22"/>
          <w:szCs w:val="22"/>
        </w:rPr>
      </w:pPr>
      <w:r w:rsidRPr="004905A5">
        <w:rPr>
          <w:rFonts w:ascii="Arial" w:hAnsi="Arial" w:cs="Arial"/>
          <w:sz w:val="22"/>
          <w:szCs w:val="22"/>
        </w:rPr>
        <w:t>V</w:t>
      </w:r>
      <w:r w:rsidR="000A3666" w:rsidRPr="004905A5">
        <w:rPr>
          <w:rFonts w:ascii="Arial" w:hAnsi="Arial" w:cs="Arial"/>
          <w:sz w:val="22"/>
          <w:szCs w:val="22"/>
        </w:rPr>
        <w:t> </w:t>
      </w:r>
      <w:r w:rsidRPr="004905A5">
        <w:rPr>
          <w:rFonts w:ascii="Arial" w:hAnsi="Arial" w:cs="Arial"/>
          <w:sz w:val="22"/>
          <w:szCs w:val="22"/>
        </w:rPr>
        <w:t>Pardubicích</w:t>
      </w:r>
      <w:r w:rsidR="000A3666" w:rsidRPr="004905A5">
        <w:rPr>
          <w:rFonts w:ascii="Arial" w:hAnsi="Arial" w:cs="Arial"/>
          <w:sz w:val="22"/>
          <w:szCs w:val="22"/>
        </w:rPr>
        <w:t xml:space="preserve">                                                                         </w:t>
      </w:r>
      <w:r w:rsidRPr="004905A5">
        <w:rPr>
          <w:rFonts w:ascii="Arial" w:hAnsi="Arial" w:cs="Arial"/>
          <w:sz w:val="22"/>
          <w:szCs w:val="22"/>
        </w:rPr>
        <w:t>V </w:t>
      </w:r>
      <w:r w:rsidRPr="004905A5">
        <w:rPr>
          <w:rFonts w:ascii="Arial" w:hAnsi="Arial" w:cs="Arial"/>
          <w:color w:val="FF0000"/>
          <w:sz w:val="22"/>
          <w:szCs w:val="22"/>
        </w:rPr>
        <w:t xml:space="preserve">doplní </w:t>
      </w:r>
      <w:r w:rsidR="00D72713" w:rsidRPr="004905A5">
        <w:rPr>
          <w:rFonts w:ascii="Arial" w:hAnsi="Arial" w:cs="Arial"/>
          <w:color w:val="FF0000"/>
          <w:sz w:val="22"/>
          <w:szCs w:val="22"/>
        </w:rPr>
        <w:t>Prodávající</w:t>
      </w:r>
    </w:p>
    <w:p w14:paraId="395D12C5" w14:textId="77777777" w:rsidR="000A3666" w:rsidRPr="004905A5" w:rsidRDefault="000A3666" w:rsidP="00153340">
      <w:pPr>
        <w:widowControl w:val="0"/>
        <w:suppressAutoHyphens w:val="0"/>
        <w:autoSpaceDE w:val="0"/>
        <w:rPr>
          <w:rFonts w:ascii="Arial" w:hAnsi="Arial" w:cs="Arial"/>
          <w:sz w:val="22"/>
          <w:szCs w:val="22"/>
        </w:rPr>
      </w:pPr>
      <w:r w:rsidRPr="004905A5">
        <w:rPr>
          <w:rFonts w:ascii="Arial" w:hAnsi="Arial" w:cs="Arial"/>
          <w:sz w:val="22"/>
          <w:szCs w:val="22"/>
        </w:rPr>
        <w:t xml:space="preserve">dle elektronického podpisu                          </w:t>
      </w:r>
      <w:r w:rsidR="00563471" w:rsidRPr="004905A5">
        <w:rPr>
          <w:rFonts w:ascii="Arial" w:hAnsi="Arial" w:cs="Arial"/>
          <w:sz w:val="22"/>
          <w:szCs w:val="22"/>
        </w:rPr>
        <w:t xml:space="preserve"> </w:t>
      </w:r>
      <w:r w:rsidRPr="004905A5">
        <w:rPr>
          <w:rFonts w:ascii="Arial" w:hAnsi="Arial" w:cs="Arial"/>
          <w:sz w:val="22"/>
          <w:szCs w:val="22"/>
        </w:rPr>
        <w:t xml:space="preserve">                          dle elektronického podpisu        </w:t>
      </w:r>
    </w:p>
    <w:p w14:paraId="3B7FD67C" w14:textId="5A525C08" w:rsidR="00C55FAE" w:rsidRPr="004905A5" w:rsidRDefault="000A3666" w:rsidP="00153340">
      <w:pPr>
        <w:widowControl w:val="0"/>
        <w:suppressAutoHyphens w:val="0"/>
        <w:autoSpaceDE w:val="0"/>
        <w:rPr>
          <w:rFonts w:ascii="Arial" w:hAnsi="Arial" w:cs="Arial"/>
          <w:sz w:val="22"/>
          <w:szCs w:val="22"/>
        </w:rPr>
      </w:pPr>
      <w:r w:rsidRPr="004905A5">
        <w:rPr>
          <w:rFonts w:ascii="Arial" w:hAnsi="Arial" w:cs="Arial"/>
          <w:sz w:val="22"/>
          <w:szCs w:val="22"/>
        </w:rPr>
        <w:t xml:space="preserve">        </w:t>
      </w:r>
    </w:p>
    <w:p w14:paraId="7A941DC7" w14:textId="7D58FE56" w:rsidR="00563471" w:rsidRPr="004905A5" w:rsidRDefault="00E36F51" w:rsidP="00E36F51">
      <w:pPr>
        <w:ind w:right="-766"/>
        <w:jc w:val="both"/>
        <w:rPr>
          <w:rFonts w:ascii="Arial" w:hAnsi="Arial" w:cs="Arial"/>
          <w:sz w:val="22"/>
          <w:szCs w:val="22"/>
        </w:rPr>
      </w:pPr>
      <w:r w:rsidRPr="004905A5">
        <w:rPr>
          <w:rFonts w:ascii="Arial" w:hAnsi="Arial" w:cs="Arial"/>
          <w:sz w:val="22"/>
          <w:szCs w:val="22"/>
        </w:rPr>
        <w:t>Za Kupujícího:</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004D08F3" w:rsidRPr="004905A5">
        <w:rPr>
          <w:rFonts w:ascii="Arial" w:hAnsi="Arial" w:cs="Arial"/>
          <w:sz w:val="22"/>
          <w:szCs w:val="22"/>
        </w:rPr>
        <w:t xml:space="preserve">                                                                        </w:t>
      </w:r>
      <w:r w:rsidR="00563471" w:rsidRPr="004905A5">
        <w:rPr>
          <w:rFonts w:ascii="Arial" w:hAnsi="Arial" w:cs="Arial"/>
          <w:sz w:val="22"/>
          <w:szCs w:val="22"/>
        </w:rPr>
        <w:t xml:space="preserve">Za </w:t>
      </w:r>
      <w:r w:rsidR="00D72713" w:rsidRPr="004905A5">
        <w:rPr>
          <w:rFonts w:ascii="Arial" w:hAnsi="Arial" w:cs="Arial"/>
          <w:sz w:val="22"/>
          <w:szCs w:val="22"/>
        </w:rPr>
        <w:t>Prodávající</w:t>
      </w:r>
      <w:r w:rsidR="00563471" w:rsidRPr="004905A5">
        <w:rPr>
          <w:rFonts w:ascii="Arial" w:hAnsi="Arial" w:cs="Arial"/>
          <w:sz w:val="22"/>
          <w:szCs w:val="22"/>
        </w:rPr>
        <w:t>ho:</w:t>
      </w:r>
      <w:r w:rsidR="00563471" w:rsidRPr="004905A5">
        <w:rPr>
          <w:rFonts w:ascii="Arial" w:hAnsi="Arial" w:cs="Arial"/>
          <w:sz w:val="22"/>
          <w:szCs w:val="22"/>
        </w:rPr>
        <w:tab/>
      </w:r>
      <w:r w:rsidR="00563471" w:rsidRPr="004905A5">
        <w:rPr>
          <w:rFonts w:ascii="Arial" w:hAnsi="Arial" w:cs="Arial"/>
          <w:sz w:val="22"/>
          <w:szCs w:val="22"/>
        </w:rPr>
        <w:tab/>
      </w:r>
    </w:p>
    <w:p w14:paraId="38D6B9B6" w14:textId="77777777" w:rsidR="00563471" w:rsidRPr="004905A5" w:rsidRDefault="00563471">
      <w:pPr>
        <w:ind w:right="-766"/>
        <w:jc w:val="both"/>
        <w:rPr>
          <w:rFonts w:ascii="Arial" w:hAnsi="Arial" w:cs="Arial"/>
          <w:sz w:val="22"/>
          <w:szCs w:val="22"/>
        </w:rPr>
      </w:pPr>
    </w:p>
    <w:p w14:paraId="698536F5" w14:textId="77777777" w:rsidR="00C55FAE" w:rsidRPr="004905A5" w:rsidRDefault="00C55FAE">
      <w:pPr>
        <w:ind w:right="-766"/>
        <w:jc w:val="both"/>
        <w:rPr>
          <w:rFonts w:ascii="Arial" w:hAnsi="Arial" w:cs="Arial"/>
          <w:sz w:val="22"/>
          <w:szCs w:val="22"/>
        </w:rPr>
      </w:pPr>
    </w:p>
    <w:p w14:paraId="7BC1BAF2" w14:textId="77777777" w:rsidR="00C55FAE" w:rsidRPr="004905A5" w:rsidRDefault="00C55FAE">
      <w:pPr>
        <w:ind w:right="-766"/>
        <w:jc w:val="both"/>
        <w:rPr>
          <w:rFonts w:ascii="Arial" w:hAnsi="Arial" w:cs="Arial"/>
          <w:sz w:val="22"/>
          <w:szCs w:val="22"/>
        </w:rPr>
      </w:pPr>
    </w:p>
    <w:p w14:paraId="41F01666" w14:textId="77777777" w:rsidR="00206DE8" w:rsidRPr="004905A5" w:rsidRDefault="00206DE8">
      <w:pPr>
        <w:ind w:right="-766"/>
        <w:jc w:val="both"/>
        <w:rPr>
          <w:rFonts w:ascii="Arial" w:hAnsi="Arial" w:cs="Arial"/>
          <w:sz w:val="22"/>
          <w:szCs w:val="22"/>
        </w:rPr>
      </w:pPr>
    </w:p>
    <w:p w14:paraId="25E89FE3" w14:textId="77777777" w:rsidR="00563471" w:rsidRPr="004905A5" w:rsidRDefault="00563471">
      <w:pPr>
        <w:ind w:right="-766"/>
        <w:jc w:val="both"/>
        <w:rPr>
          <w:rFonts w:ascii="Arial" w:hAnsi="Arial" w:cs="Arial"/>
          <w:sz w:val="22"/>
          <w:szCs w:val="22"/>
        </w:rPr>
      </w:pPr>
      <w:r w:rsidRPr="004905A5">
        <w:rPr>
          <w:rFonts w:ascii="Arial" w:hAnsi="Arial" w:cs="Arial"/>
          <w:sz w:val="22"/>
          <w:szCs w:val="22"/>
        </w:rPr>
        <w:t>………………………………………</w:t>
      </w:r>
      <w:r w:rsidR="004D08F3" w:rsidRPr="004905A5">
        <w:rPr>
          <w:rFonts w:ascii="Arial" w:hAnsi="Arial" w:cs="Arial"/>
          <w:sz w:val="22"/>
          <w:szCs w:val="22"/>
        </w:rPr>
        <w:t xml:space="preserve">                      </w:t>
      </w:r>
      <w:r w:rsidRPr="004905A5">
        <w:rPr>
          <w:rFonts w:ascii="Arial" w:hAnsi="Arial" w:cs="Arial"/>
          <w:sz w:val="22"/>
          <w:szCs w:val="22"/>
        </w:rPr>
        <w:t>….</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t>………………………………………</w:t>
      </w:r>
    </w:p>
    <w:p w14:paraId="6E8C16A2" w14:textId="77777777" w:rsidR="004E4025" w:rsidRPr="004905A5" w:rsidRDefault="004E4025" w:rsidP="004E4025">
      <w:pPr>
        <w:tabs>
          <w:tab w:val="left" w:pos="284"/>
        </w:tabs>
        <w:rPr>
          <w:rFonts w:ascii="Arial" w:hAnsi="Arial" w:cs="Arial"/>
          <w:color w:val="FF0000"/>
          <w:sz w:val="22"/>
          <w:szCs w:val="22"/>
        </w:rPr>
      </w:pPr>
      <w:r w:rsidRPr="004905A5">
        <w:rPr>
          <w:rFonts w:ascii="Arial" w:hAnsi="Arial" w:cs="Arial"/>
          <w:sz w:val="22"/>
          <w:szCs w:val="22"/>
        </w:rPr>
        <w:t xml:space="preserve">              </w:t>
      </w:r>
      <w:r w:rsidR="00563471" w:rsidRPr="004905A5">
        <w:rPr>
          <w:rFonts w:ascii="Arial" w:hAnsi="Arial" w:cs="Arial"/>
          <w:sz w:val="22"/>
          <w:szCs w:val="22"/>
        </w:rPr>
        <w:t xml:space="preserve">Ing. </w:t>
      </w:r>
      <w:r w:rsidR="00BB3799" w:rsidRPr="004905A5">
        <w:rPr>
          <w:rFonts w:ascii="Arial" w:hAnsi="Arial" w:cs="Arial"/>
          <w:sz w:val="22"/>
          <w:szCs w:val="22"/>
        </w:rPr>
        <w:t>Zdeněk Vašák</w:t>
      </w:r>
      <w:r w:rsidR="00563471" w:rsidRPr="004905A5">
        <w:rPr>
          <w:rFonts w:ascii="Arial" w:hAnsi="Arial" w:cs="Arial"/>
          <w:sz w:val="22"/>
          <w:szCs w:val="22"/>
        </w:rPr>
        <w:tab/>
      </w:r>
      <w:r w:rsidR="00563471" w:rsidRPr="004905A5">
        <w:rPr>
          <w:rFonts w:ascii="Arial" w:hAnsi="Arial" w:cs="Arial"/>
          <w:sz w:val="22"/>
          <w:szCs w:val="22"/>
        </w:rPr>
        <w:tab/>
      </w:r>
      <w:r w:rsidR="00563471" w:rsidRPr="004905A5">
        <w:rPr>
          <w:rFonts w:ascii="Arial" w:hAnsi="Arial" w:cs="Arial"/>
          <w:sz w:val="22"/>
          <w:szCs w:val="22"/>
        </w:rPr>
        <w:tab/>
      </w:r>
      <w:r w:rsidR="00563471" w:rsidRPr="004905A5">
        <w:rPr>
          <w:rFonts w:ascii="Arial" w:hAnsi="Arial" w:cs="Arial"/>
          <w:sz w:val="22"/>
          <w:szCs w:val="22"/>
        </w:rPr>
        <w:tab/>
      </w:r>
      <w:r w:rsidRPr="004905A5">
        <w:rPr>
          <w:rFonts w:ascii="Arial" w:hAnsi="Arial" w:cs="Arial"/>
          <w:sz w:val="22"/>
          <w:szCs w:val="22"/>
        </w:rPr>
        <w:t xml:space="preserve">      </w:t>
      </w:r>
      <w:r w:rsidR="004D08F3" w:rsidRPr="004905A5">
        <w:rPr>
          <w:rFonts w:ascii="Arial" w:hAnsi="Arial" w:cs="Arial"/>
          <w:sz w:val="22"/>
          <w:szCs w:val="22"/>
        </w:rPr>
        <w:t xml:space="preserve">                                              </w:t>
      </w:r>
      <w:r w:rsidRPr="004905A5">
        <w:rPr>
          <w:rFonts w:ascii="Arial" w:hAnsi="Arial" w:cs="Arial"/>
          <w:color w:val="FF0000"/>
          <w:sz w:val="22"/>
          <w:szCs w:val="22"/>
        </w:rPr>
        <w:t>Jméno oprávněné osoby</w:t>
      </w:r>
    </w:p>
    <w:p w14:paraId="6F1EDB2A" w14:textId="77777777" w:rsidR="004E4025" w:rsidRPr="004905A5" w:rsidRDefault="004E4025" w:rsidP="004E4025">
      <w:pPr>
        <w:ind w:right="-766"/>
        <w:jc w:val="both"/>
        <w:rPr>
          <w:rFonts w:ascii="Arial" w:hAnsi="Arial" w:cs="Arial"/>
          <w:sz w:val="22"/>
          <w:szCs w:val="22"/>
        </w:rPr>
      </w:pPr>
      <w:r w:rsidRPr="004905A5">
        <w:rPr>
          <w:rFonts w:ascii="Arial" w:hAnsi="Arial" w:cs="Arial"/>
          <w:sz w:val="22"/>
          <w:szCs w:val="22"/>
        </w:rPr>
        <w:t xml:space="preserve">                        </w:t>
      </w:r>
      <w:r w:rsidR="001C5330" w:rsidRPr="004905A5">
        <w:rPr>
          <w:rFonts w:ascii="Arial" w:hAnsi="Arial" w:cs="Arial"/>
          <w:sz w:val="22"/>
          <w:szCs w:val="22"/>
        </w:rPr>
        <w:t>ř</w:t>
      </w:r>
      <w:r w:rsidRPr="004905A5">
        <w:rPr>
          <w:rFonts w:ascii="Arial" w:hAnsi="Arial" w:cs="Arial"/>
          <w:sz w:val="22"/>
          <w:szCs w:val="22"/>
        </w:rPr>
        <w:t>editel</w:t>
      </w:r>
      <w:r w:rsidR="004D08F3" w:rsidRPr="004905A5">
        <w:rPr>
          <w:rFonts w:ascii="Arial" w:hAnsi="Arial" w:cs="Arial"/>
          <w:sz w:val="22"/>
          <w:szCs w:val="22"/>
        </w:rPr>
        <w:t xml:space="preserve">                                                         </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color w:val="FF0000"/>
          <w:sz w:val="22"/>
          <w:szCs w:val="22"/>
        </w:rPr>
        <w:t>funkce</w:t>
      </w:r>
      <w:r w:rsidRPr="004905A5">
        <w:rPr>
          <w:rFonts w:ascii="Arial" w:hAnsi="Arial" w:cs="Arial"/>
          <w:sz w:val="22"/>
          <w:szCs w:val="22"/>
        </w:rPr>
        <w:t xml:space="preserve"> firmy </w:t>
      </w:r>
      <w:r w:rsidRPr="004905A5">
        <w:rPr>
          <w:rFonts w:ascii="Arial" w:hAnsi="Arial" w:cs="Arial"/>
          <w:color w:val="FF0000"/>
          <w:sz w:val="22"/>
          <w:szCs w:val="22"/>
        </w:rPr>
        <w:t>doplní dodavatel</w:t>
      </w:r>
    </w:p>
    <w:p w14:paraId="63227DC9" w14:textId="7F7CE097" w:rsidR="004B6BE0" w:rsidRPr="004905A5" w:rsidRDefault="004E4025" w:rsidP="009C7964">
      <w:pPr>
        <w:widowControl w:val="0"/>
        <w:suppressAutoHyphens w:val="0"/>
        <w:autoSpaceDE w:val="0"/>
        <w:rPr>
          <w:rFonts w:ascii="Arial" w:hAnsi="Arial" w:cs="Arial"/>
          <w:sz w:val="22"/>
          <w:szCs w:val="22"/>
        </w:rPr>
      </w:pPr>
      <w:r w:rsidRPr="004905A5">
        <w:rPr>
          <w:rFonts w:ascii="Arial" w:hAnsi="Arial" w:cs="Arial"/>
          <w:sz w:val="22"/>
          <w:szCs w:val="22"/>
        </w:rPr>
        <w:t>Správ</w:t>
      </w:r>
      <w:r w:rsidR="00F27188" w:rsidRPr="004905A5">
        <w:rPr>
          <w:rFonts w:ascii="Arial" w:hAnsi="Arial" w:cs="Arial"/>
          <w:sz w:val="22"/>
          <w:szCs w:val="22"/>
        </w:rPr>
        <w:t>a</w:t>
      </w:r>
      <w:r w:rsidRPr="004905A5">
        <w:rPr>
          <w:rFonts w:ascii="Arial" w:hAnsi="Arial" w:cs="Arial"/>
          <w:sz w:val="22"/>
          <w:szCs w:val="22"/>
        </w:rPr>
        <w:t xml:space="preserve"> a údržb</w:t>
      </w:r>
      <w:r w:rsidR="00F27188" w:rsidRPr="004905A5">
        <w:rPr>
          <w:rFonts w:ascii="Arial" w:hAnsi="Arial" w:cs="Arial"/>
          <w:sz w:val="22"/>
          <w:szCs w:val="22"/>
        </w:rPr>
        <w:t>a</w:t>
      </w:r>
      <w:r w:rsidRPr="004905A5">
        <w:rPr>
          <w:rFonts w:ascii="Arial" w:hAnsi="Arial" w:cs="Arial"/>
          <w:sz w:val="22"/>
          <w:szCs w:val="22"/>
        </w:rPr>
        <w:t xml:space="preserve"> silnic Pardubického kra</w:t>
      </w:r>
      <w:r w:rsidR="00206DE8" w:rsidRPr="004905A5">
        <w:rPr>
          <w:rFonts w:ascii="Arial" w:hAnsi="Arial" w:cs="Arial"/>
          <w:sz w:val="22"/>
          <w:szCs w:val="22"/>
        </w:rPr>
        <w:t>je</w:t>
      </w:r>
    </w:p>
    <w:p w14:paraId="4EBA5FEF" w14:textId="77777777" w:rsidR="00206DE8" w:rsidRPr="004905A5" w:rsidRDefault="00206DE8" w:rsidP="00342C30">
      <w:pPr>
        <w:widowControl w:val="0"/>
        <w:suppressAutoHyphens w:val="0"/>
        <w:autoSpaceDE w:val="0"/>
        <w:rPr>
          <w:rFonts w:ascii="Arial" w:hAnsi="Arial" w:cs="Arial"/>
          <w:b/>
          <w:sz w:val="22"/>
          <w:szCs w:val="22"/>
        </w:rPr>
      </w:pPr>
    </w:p>
    <w:p w14:paraId="781817F1" w14:textId="77777777" w:rsidR="00206DE8" w:rsidRDefault="00206DE8" w:rsidP="00BA70B9">
      <w:pPr>
        <w:widowControl w:val="0"/>
        <w:suppressAutoHyphens w:val="0"/>
        <w:autoSpaceDE w:val="0"/>
        <w:jc w:val="center"/>
        <w:rPr>
          <w:b/>
        </w:rPr>
      </w:pPr>
    </w:p>
    <w:p w14:paraId="25C087E2" w14:textId="77777777" w:rsidR="004905A5" w:rsidRDefault="004905A5" w:rsidP="00BA70B9">
      <w:pPr>
        <w:widowControl w:val="0"/>
        <w:suppressAutoHyphens w:val="0"/>
        <w:autoSpaceDE w:val="0"/>
        <w:jc w:val="center"/>
        <w:rPr>
          <w:b/>
        </w:rPr>
      </w:pPr>
    </w:p>
    <w:p w14:paraId="68488A54" w14:textId="77777777" w:rsidR="004905A5" w:rsidRDefault="004905A5" w:rsidP="00BA70B9">
      <w:pPr>
        <w:widowControl w:val="0"/>
        <w:suppressAutoHyphens w:val="0"/>
        <w:autoSpaceDE w:val="0"/>
        <w:jc w:val="center"/>
        <w:rPr>
          <w:b/>
        </w:rPr>
      </w:pPr>
    </w:p>
    <w:p w14:paraId="3F879108" w14:textId="77777777" w:rsidR="00BE742C" w:rsidRDefault="00BE742C" w:rsidP="00BA70B9">
      <w:pPr>
        <w:widowControl w:val="0"/>
        <w:suppressAutoHyphens w:val="0"/>
        <w:autoSpaceDE w:val="0"/>
        <w:jc w:val="center"/>
        <w:rPr>
          <w:b/>
        </w:rPr>
      </w:pPr>
    </w:p>
    <w:p w14:paraId="2CD43730" w14:textId="77777777" w:rsidR="00BE742C" w:rsidRDefault="00BE742C" w:rsidP="00BA70B9">
      <w:pPr>
        <w:widowControl w:val="0"/>
        <w:suppressAutoHyphens w:val="0"/>
        <w:autoSpaceDE w:val="0"/>
        <w:jc w:val="center"/>
        <w:rPr>
          <w:b/>
        </w:rPr>
      </w:pPr>
    </w:p>
    <w:p w14:paraId="51221BA6" w14:textId="77777777" w:rsidR="00BE742C" w:rsidRDefault="00BE742C" w:rsidP="00BA70B9">
      <w:pPr>
        <w:widowControl w:val="0"/>
        <w:suppressAutoHyphens w:val="0"/>
        <w:autoSpaceDE w:val="0"/>
        <w:jc w:val="center"/>
        <w:rPr>
          <w:b/>
        </w:rPr>
      </w:pPr>
    </w:p>
    <w:p w14:paraId="61C5109D" w14:textId="77777777" w:rsidR="00BE742C" w:rsidRDefault="00BE742C" w:rsidP="00185C5D">
      <w:pPr>
        <w:widowControl w:val="0"/>
        <w:suppressAutoHyphens w:val="0"/>
        <w:autoSpaceDE w:val="0"/>
        <w:rPr>
          <w:b/>
        </w:rPr>
      </w:pPr>
    </w:p>
    <w:p w14:paraId="6D9F26C3" w14:textId="77777777" w:rsidR="00185C5D" w:rsidRDefault="00185C5D" w:rsidP="00185C5D">
      <w:pPr>
        <w:widowControl w:val="0"/>
        <w:suppressAutoHyphens w:val="0"/>
        <w:autoSpaceDE w:val="0"/>
        <w:rPr>
          <w:b/>
        </w:rPr>
      </w:pPr>
    </w:p>
    <w:p w14:paraId="1067F972" w14:textId="77777777" w:rsidR="00BE742C" w:rsidRDefault="00BE742C" w:rsidP="00BA70B9">
      <w:pPr>
        <w:widowControl w:val="0"/>
        <w:suppressAutoHyphens w:val="0"/>
        <w:autoSpaceDE w:val="0"/>
        <w:jc w:val="center"/>
        <w:rPr>
          <w:b/>
        </w:rPr>
      </w:pPr>
    </w:p>
    <w:p w14:paraId="219D1E67" w14:textId="77777777" w:rsidR="004905A5" w:rsidRDefault="004905A5" w:rsidP="00BA70B9">
      <w:pPr>
        <w:widowControl w:val="0"/>
        <w:suppressAutoHyphens w:val="0"/>
        <w:autoSpaceDE w:val="0"/>
        <w:jc w:val="center"/>
        <w:rPr>
          <w:b/>
        </w:rPr>
      </w:pPr>
    </w:p>
    <w:p w14:paraId="67B98211" w14:textId="77777777" w:rsidR="004905A5" w:rsidRDefault="004905A5" w:rsidP="00BA70B9">
      <w:pPr>
        <w:widowControl w:val="0"/>
        <w:suppressAutoHyphens w:val="0"/>
        <w:autoSpaceDE w:val="0"/>
        <w:jc w:val="center"/>
        <w:rPr>
          <w:b/>
        </w:rPr>
      </w:pPr>
    </w:p>
    <w:p w14:paraId="43BB168B" w14:textId="0E7216FF" w:rsidR="00BA70B9" w:rsidRPr="004905A5" w:rsidRDefault="00BA70B9" w:rsidP="00BA70B9">
      <w:pPr>
        <w:widowControl w:val="0"/>
        <w:suppressAutoHyphens w:val="0"/>
        <w:autoSpaceDE w:val="0"/>
        <w:jc w:val="center"/>
        <w:rPr>
          <w:rFonts w:ascii="Arial" w:hAnsi="Arial" w:cs="Arial"/>
          <w:b/>
          <w:sz w:val="22"/>
          <w:szCs w:val="22"/>
        </w:rPr>
      </w:pPr>
      <w:r w:rsidRPr="004905A5">
        <w:rPr>
          <w:rFonts w:ascii="Arial" w:hAnsi="Arial" w:cs="Arial"/>
          <w:b/>
          <w:sz w:val="22"/>
          <w:szCs w:val="22"/>
        </w:rPr>
        <w:lastRenderedPageBreak/>
        <w:t>PŘÍLOHA 1</w:t>
      </w:r>
    </w:p>
    <w:p w14:paraId="7B5CBCD1" w14:textId="77777777" w:rsidR="00BA70B9" w:rsidRPr="004905A5" w:rsidRDefault="00BA70B9" w:rsidP="00BA70B9">
      <w:pPr>
        <w:widowControl w:val="0"/>
        <w:suppressAutoHyphens w:val="0"/>
        <w:autoSpaceDE w:val="0"/>
        <w:rPr>
          <w:rFonts w:ascii="Arial" w:hAnsi="Arial" w:cs="Arial"/>
          <w:b/>
          <w:sz w:val="22"/>
          <w:szCs w:val="22"/>
        </w:rPr>
      </w:pPr>
      <w:r w:rsidRPr="004905A5">
        <w:rPr>
          <w:rFonts w:ascii="Arial" w:hAnsi="Arial" w:cs="Arial"/>
          <w:b/>
          <w:sz w:val="22"/>
          <w:szCs w:val="22"/>
        </w:rPr>
        <w:t xml:space="preserve"> </w:t>
      </w:r>
    </w:p>
    <w:p w14:paraId="2FC49477" w14:textId="77777777" w:rsidR="00BA70B9" w:rsidRPr="004905A5" w:rsidRDefault="00BA70B9" w:rsidP="00BA70B9">
      <w:pPr>
        <w:widowControl w:val="0"/>
        <w:suppressAutoHyphens w:val="0"/>
        <w:autoSpaceDE w:val="0"/>
        <w:jc w:val="center"/>
        <w:rPr>
          <w:rFonts w:ascii="Arial" w:hAnsi="Arial" w:cs="Arial"/>
          <w:sz w:val="22"/>
          <w:szCs w:val="22"/>
        </w:rPr>
      </w:pPr>
      <w:r w:rsidRPr="004905A5">
        <w:rPr>
          <w:rFonts w:ascii="Arial" w:hAnsi="Arial" w:cs="Arial"/>
          <w:b/>
          <w:sz w:val="22"/>
          <w:szCs w:val="22"/>
        </w:rPr>
        <w:t>SPECIFIKACE PŘEDMĚTU SMLOUVY</w:t>
      </w:r>
    </w:p>
    <w:p w14:paraId="23805A7F" w14:textId="77777777" w:rsidR="00BA70B9" w:rsidRPr="004905A5" w:rsidRDefault="00BA70B9" w:rsidP="00BA70B9">
      <w:pPr>
        <w:widowControl w:val="0"/>
        <w:suppressAutoHyphens w:val="0"/>
        <w:autoSpaceDE w:val="0"/>
        <w:rPr>
          <w:rFonts w:ascii="Arial" w:hAnsi="Arial" w:cs="Arial"/>
          <w:sz w:val="22"/>
          <w:szCs w:val="22"/>
          <w:highlight w:val="yellow"/>
        </w:rPr>
      </w:pPr>
      <w:r w:rsidRPr="004905A5">
        <w:rPr>
          <w:rFonts w:ascii="Arial" w:hAnsi="Arial" w:cs="Arial"/>
          <w:sz w:val="22"/>
          <w:szCs w:val="22"/>
          <w:highlight w:val="yellow"/>
        </w:rPr>
        <w:t xml:space="preserve"> </w:t>
      </w:r>
    </w:p>
    <w:p w14:paraId="0E1C75A2" w14:textId="77777777" w:rsidR="00BA70B9" w:rsidRPr="004905A5" w:rsidRDefault="00BA70B9" w:rsidP="00BA70B9">
      <w:pPr>
        <w:rPr>
          <w:rFonts w:ascii="Arial" w:hAnsi="Arial" w:cs="Arial"/>
          <w:sz w:val="22"/>
          <w:szCs w:val="22"/>
          <w:u w:val="single"/>
        </w:rPr>
      </w:pPr>
    </w:p>
    <w:p w14:paraId="40D554AE" w14:textId="0499A7EB" w:rsidR="009C7964" w:rsidRPr="004905A5" w:rsidRDefault="00FD75FE" w:rsidP="00BA70B9">
      <w:pPr>
        <w:rPr>
          <w:rFonts w:ascii="Arial" w:hAnsi="Arial" w:cs="Arial"/>
          <w:b/>
          <w:color w:val="FF0000"/>
          <w:sz w:val="22"/>
          <w:szCs w:val="22"/>
        </w:rPr>
      </w:pPr>
      <w:r w:rsidRPr="004905A5">
        <w:rPr>
          <w:rFonts w:ascii="Arial" w:hAnsi="Arial" w:cs="Arial"/>
          <w:b/>
          <w:sz w:val="22"/>
          <w:szCs w:val="22"/>
        </w:rPr>
        <w:t xml:space="preserve">Dodávka </w:t>
      </w:r>
      <w:r w:rsidR="00B23A51" w:rsidRPr="004905A5">
        <w:rPr>
          <w:rFonts w:ascii="Arial" w:hAnsi="Arial" w:cs="Arial"/>
          <w:b/>
          <w:sz w:val="22"/>
          <w:szCs w:val="22"/>
        </w:rPr>
        <w:t xml:space="preserve">otočného </w:t>
      </w:r>
      <w:r w:rsidRPr="004905A5">
        <w:rPr>
          <w:rFonts w:ascii="Arial" w:hAnsi="Arial" w:cs="Arial"/>
          <w:b/>
          <w:sz w:val="22"/>
          <w:szCs w:val="22"/>
        </w:rPr>
        <w:t>kolového rýpadla pro cestmistrovství Luže</w:t>
      </w:r>
      <w:r w:rsidRPr="004905A5">
        <w:rPr>
          <w:rFonts w:ascii="Arial" w:hAnsi="Arial" w:cs="Arial"/>
          <w:b/>
          <w:color w:val="FF0000"/>
          <w:sz w:val="22"/>
          <w:szCs w:val="22"/>
        </w:rPr>
        <w:t xml:space="preserve"> typ doplní Prodávající</w:t>
      </w:r>
    </w:p>
    <w:p w14:paraId="7AF7F6D6" w14:textId="77777777" w:rsidR="00FD75FE" w:rsidRPr="004905A5" w:rsidRDefault="00FD75FE" w:rsidP="00BA70B9">
      <w:pPr>
        <w:rPr>
          <w:rFonts w:ascii="Arial" w:hAnsi="Arial" w:cs="Arial"/>
          <w:sz w:val="22"/>
          <w:szCs w:val="22"/>
        </w:rPr>
      </w:pPr>
    </w:p>
    <w:p w14:paraId="67AA8D5C" w14:textId="77777777" w:rsidR="00BA70B9" w:rsidRPr="004905A5" w:rsidRDefault="00BA70B9" w:rsidP="00BA70B9">
      <w:pPr>
        <w:rPr>
          <w:rFonts w:ascii="Arial" w:hAnsi="Arial" w:cs="Arial"/>
          <w:sz w:val="22"/>
          <w:szCs w:val="22"/>
        </w:rPr>
      </w:pPr>
      <w:r w:rsidRPr="004905A5">
        <w:rPr>
          <w:rFonts w:ascii="Arial" w:hAnsi="Arial" w:cs="Arial"/>
          <w:sz w:val="22"/>
          <w:szCs w:val="22"/>
        </w:rPr>
        <w:t>Vysvětlivky: min. = minimum</w:t>
      </w:r>
    </w:p>
    <w:p w14:paraId="14FDFB5C" w14:textId="77777777" w:rsidR="00BA70B9" w:rsidRPr="004905A5" w:rsidRDefault="00BA70B9" w:rsidP="00BA70B9">
      <w:pPr>
        <w:rPr>
          <w:rFonts w:ascii="Arial" w:hAnsi="Arial" w:cs="Arial"/>
          <w:sz w:val="22"/>
          <w:szCs w:val="22"/>
        </w:rPr>
      </w:pPr>
      <w:r w:rsidRPr="004905A5">
        <w:rPr>
          <w:rFonts w:ascii="Arial" w:hAnsi="Arial" w:cs="Arial"/>
          <w:sz w:val="22"/>
          <w:szCs w:val="22"/>
        </w:rPr>
        <w:t xml:space="preserve">                   max. = maximum</w:t>
      </w:r>
    </w:p>
    <w:p w14:paraId="6EA0B257" w14:textId="77777777" w:rsidR="00BA70B9" w:rsidRPr="004905A5" w:rsidRDefault="00BA70B9" w:rsidP="00BA70B9">
      <w:pPr>
        <w:rPr>
          <w:rFonts w:ascii="Arial" w:hAnsi="Arial" w:cs="Arial"/>
          <w:b/>
          <w:sz w:val="22"/>
          <w:szCs w:val="22"/>
          <w:u w:val="single"/>
        </w:rPr>
      </w:pPr>
    </w:p>
    <w:p w14:paraId="25E69D1B" w14:textId="77777777" w:rsidR="00BA70B9" w:rsidRPr="004905A5" w:rsidRDefault="00BA70B9" w:rsidP="00BA70B9">
      <w:pPr>
        <w:rPr>
          <w:rFonts w:ascii="Arial" w:hAnsi="Arial" w:cs="Arial"/>
          <w:sz w:val="22"/>
          <w:szCs w:val="22"/>
        </w:rPr>
      </w:pPr>
      <w:r w:rsidRPr="004905A5">
        <w:rPr>
          <w:rFonts w:ascii="Arial" w:hAnsi="Arial" w:cs="Arial"/>
          <w:sz w:val="22"/>
          <w:szCs w:val="22"/>
          <w:u w:val="single"/>
        </w:rPr>
        <w:t>Požadovaná specifikace</w:t>
      </w:r>
      <w:r w:rsidRPr="004905A5">
        <w:rPr>
          <w:rFonts w:ascii="Arial" w:hAnsi="Arial" w:cs="Arial"/>
          <w:sz w:val="22"/>
          <w:szCs w:val="22"/>
        </w:rPr>
        <w:t>:</w:t>
      </w:r>
    </w:p>
    <w:p w14:paraId="1B25E50F" w14:textId="77777777" w:rsidR="00BA70B9" w:rsidRPr="004905A5" w:rsidRDefault="00BA70B9" w:rsidP="00BA70B9">
      <w:pPr>
        <w:pStyle w:val="Bezmezer"/>
        <w:rPr>
          <w:rFonts w:ascii="Arial" w:hAnsi="Arial" w:cs="Arial"/>
          <w:b/>
          <w:sz w:val="22"/>
          <w:szCs w:val="22"/>
          <w:u w:val="single"/>
        </w:rPr>
      </w:pPr>
    </w:p>
    <w:p w14:paraId="6E61955B" w14:textId="79496680"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Nov</w:t>
      </w:r>
      <w:r w:rsidR="00F42EE3" w:rsidRPr="004905A5">
        <w:rPr>
          <w:rFonts w:ascii="Arial" w:hAnsi="Arial" w:cs="Arial"/>
          <w:sz w:val="22"/>
          <w:szCs w:val="22"/>
        </w:rPr>
        <w:t>é</w:t>
      </w:r>
      <w:r w:rsidRPr="004905A5">
        <w:rPr>
          <w:rFonts w:ascii="Arial" w:hAnsi="Arial" w:cs="Arial"/>
          <w:sz w:val="22"/>
          <w:szCs w:val="22"/>
        </w:rPr>
        <w:t xml:space="preserve"> </w:t>
      </w:r>
      <w:r w:rsidR="00F42EE3" w:rsidRPr="004905A5">
        <w:rPr>
          <w:rFonts w:ascii="Arial" w:hAnsi="Arial" w:cs="Arial"/>
          <w:sz w:val="22"/>
          <w:szCs w:val="22"/>
        </w:rPr>
        <w:t xml:space="preserve">kolové </w:t>
      </w:r>
      <w:r w:rsidRPr="004905A5">
        <w:rPr>
          <w:rFonts w:ascii="Arial" w:hAnsi="Arial" w:cs="Arial"/>
          <w:sz w:val="22"/>
          <w:szCs w:val="22"/>
        </w:rPr>
        <w:t>otočn</w:t>
      </w:r>
      <w:r w:rsidR="00F42EE3" w:rsidRPr="004905A5">
        <w:rPr>
          <w:rFonts w:ascii="Arial" w:hAnsi="Arial" w:cs="Arial"/>
          <w:sz w:val="22"/>
          <w:szCs w:val="22"/>
        </w:rPr>
        <w:t>é</w:t>
      </w:r>
      <w:r w:rsidRPr="004905A5">
        <w:rPr>
          <w:rFonts w:ascii="Arial" w:hAnsi="Arial" w:cs="Arial"/>
          <w:sz w:val="22"/>
          <w:szCs w:val="22"/>
        </w:rPr>
        <w:t xml:space="preserve"> rýpadl</w:t>
      </w:r>
      <w:r w:rsidR="00F42EE3" w:rsidRPr="004905A5">
        <w:rPr>
          <w:rFonts w:ascii="Arial" w:hAnsi="Arial" w:cs="Arial"/>
          <w:sz w:val="22"/>
          <w:szCs w:val="22"/>
        </w:rPr>
        <w:t>o</w:t>
      </w:r>
    </w:p>
    <w:p w14:paraId="30ABA697"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Účel </w:t>
      </w:r>
      <w:proofErr w:type="gramStart"/>
      <w:r w:rsidRPr="004905A5">
        <w:rPr>
          <w:rFonts w:ascii="Arial" w:hAnsi="Arial" w:cs="Arial"/>
          <w:iCs/>
          <w:sz w:val="22"/>
          <w:szCs w:val="22"/>
        </w:rPr>
        <w:t>použití - pro</w:t>
      </w:r>
      <w:proofErr w:type="gramEnd"/>
      <w:r w:rsidRPr="004905A5">
        <w:rPr>
          <w:rFonts w:ascii="Arial" w:hAnsi="Arial" w:cs="Arial"/>
          <w:iCs/>
          <w:sz w:val="22"/>
          <w:szCs w:val="22"/>
        </w:rPr>
        <w:t xml:space="preserve"> zemní a nakládací práce v zimním i letním období.</w:t>
      </w:r>
    </w:p>
    <w:p w14:paraId="4422C34D" w14:textId="77777777" w:rsidR="00FD75FE" w:rsidRPr="004905A5" w:rsidRDefault="00FD75FE" w:rsidP="00FD75FE">
      <w:pPr>
        <w:spacing w:before="40"/>
        <w:jc w:val="both"/>
        <w:rPr>
          <w:rFonts w:ascii="Arial" w:hAnsi="Arial" w:cs="Arial"/>
          <w:b/>
          <w:bCs/>
          <w:sz w:val="22"/>
          <w:szCs w:val="22"/>
        </w:rPr>
      </w:pPr>
      <w:r w:rsidRPr="004905A5">
        <w:rPr>
          <w:rFonts w:ascii="Arial" w:hAnsi="Arial" w:cs="Arial"/>
          <w:b/>
          <w:bCs/>
          <w:sz w:val="22"/>
          <w:szCs w:val="22"/>
        </w:rPr>
        <w:t>Technická specifikace</w:t>
      </w:r>
    </w:p>
    <w:p w14:paraId="04AB2FA7" w14:textId="017B157D"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Otočný </w:t>
      </w:r>
      <w:bookmarkStart w:id="39" w:name="_Hlk196476214"/>
      <w:r w:rsidRPr="004905A5">
        <w:rPr>
          <w:rFonts w:ascii="Arial" w:hAnsi="Arial" w:cs="Arial"/>
          <w:b/>
          <w:bCs/>
          <w:color w:val="FF3300"/>
          <w:sz w:val="22"/>
          <w:szCs w:val="22"/>
        </w:rPr>
        <w:t>Doplní prodávající</w:t>
      </w:r>
      <w:r w:rsidRPr="004905A5">
        <w:rPr>
          <w:rFonts w:ascii="Arial" w:hAnsi="Arial" w:cs="Arial"/>
          <w:sz w:val="22"/>
          <w:szCs w:val="22"/>
        </w:rPr>
        <w:t xml:space="preserve"> </w:t>
      </w:r>
      <w:bookmarkEnd w:id="39"/>
      <w:r w:rsidRPr="004905A5">
        <w:rPr>
          <w:rFonts w:ascii="Arial" w:hAnsi="Arial" w:cs="Arial"/>
          <w:sz w:val="22"/>
          <w:szCs w:val="22"/>
        </w:rPr>
        <w:t>výložník s </w:t>
      </w:r>
      <w:proofErr w:type="spellStart"/>
      <w:r w:rsidRPr="004905A5">
        <w:rPr>
          <w:rFonts w:ascii="Arial" w:hAnsi="Arial" w:cs="Arial"/>
          <w:sz w:val="22"/>
          <w:szCs w:val="22"/>
        </w:rPr>
        <w:t>mimoosým</w:t>
      </w:r>
      <w:proofErr w:type="spellEnd"/>
      <w:r w:rsidRPr="004905A5">
        <w:rPr>
          <w:rFonts w:ascii="Arial" w:hAnsi="Arial" w:cs="Arial"/>
          <w:sz w:val="22"/>
          <w:szCs w:val="22"/>
        </w:rPr>
        <w:t xml:space="preserve"> kopáním, s možností montáže přídavných zařízení s rychloupínacím systémem – ovládaný z místa řidiče.</w:t>
      </w:r>
    </w:p>
    <w:p w14:paraId="364FC281" w14:textId="7E14D43C" w:rsidR="00FD75FE" w:rsidRPr="004905A5" w:rsidRDefault="00342C30" w:rsidP="00FD75FE">
      <w:pPr>
        <w:numPr>
          <w:ilvl w:val="0"/>
          <w:numId w:val="38"/>
        </w:numPr>
        <w:suppressAutoHyphens w:val="0"/>
        <w:spacing w:before="40"/>
        <w:ind w:left="426" w:hanging="426"/>
        <w:jc w:val="both"/>
        <w:rPr>
          <w:rFonts w:ascii="Arial" w:hAnsi="Arial" w:cs="Arial"/>
          <w:color w:val="000000"/>
          <w:sz w:val="22"/>
          <w:szCs w:val="22"/>
        </w:rPr>
      </w:pPr>
      <w:r w:rsidRPr="004905A5">
        <w:rPr>
          <w:rFonts w:ascii="Arial" w:hAnsi="Arial" w:cs="Arial"/>
          <w:color w:val="000000"/>
          <w:sz w:val="22"/>
          <w:szCs w:val="22"/>
        </w:rPr>
        <w:t>H</w:t>
      </w:r>
      <w:r w:rsidR="00FD75FE" w:rsidRPr="004905A5">
        <w:rPr>
          <w:rFonts w:ascii="Arial" w:hAnsi="Arial" w:cs="Arial"/>
          <w:color w:val="000000"/>
          <w:sz w:val="22"/>
          <w:szCs w:val="22"/>
        </w:rPr>
        <w:t xml:space="preserve">ydraulicky polohovatelné rameno, pracovní úhel </w:t>
      </w:r>
      <w:proofErr w:type="spellStart"/>
      <w:r w:rsidR="00FD75FE" w:rsidRPr="004905A5">
        <w:rPr>
          <w:rFonts w:ascii="Arial" w:hAnsi="Arial" w:cs="Arial"/>
          <w:color w:val="000000"/>
          <w:sz w:val="22"/>
          <w:szCs w:val="22"/>
        </w:rPr>
        <w:t>otoče</w:t>
      </w:r>
      <w:proofErr w:type="spellEnd"/>
      <w:r w:rsidR="00FD75FE" w:rsidRPr="004905A5">
        <w:rPr>
          <w:rFonts w:ascii="Arial" w:hAnsi="Arial" w:cs="Arial"/>
          <w:color w:val="000000"/>
          <w:sz w:val="22"/>
          <w:szCs w:val="22"/>
        </w:rPr>
        <w:t xml:space="preserve"> 360°, </w:t>
      </w:r>
    </w:p>
    <w:p w14:paraId="2CE5A87B" w14:textId="14F4E9B4"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Na přední části ramene </w:t>
      </w:r>
      <w:r w:rsidRPr="004905A5">
        <w:rPr>
          <w:rFonts w:ascii="Arial" w:hAnsi="Arial" w:cs="Arial"/>
          <w:b/>
          <w:bCs/>
          <w:color w:val="FF3300"/>
          <w:sz w:val="22"/>
          <w:szCs w:val="22"/>
        </w:rPr>
        <w:t>Doplní prodávající</w:t>
      </w:r>
      <w:r w:rsidRPr="004905A5">
        <w:rPr>
          <w:rFonts w:ascii="Arial" w:hAnsi="Arial" w:cs="Arial"/>
          <w:sz w:val="22"/>
          <w:szCs w:val="22"/>
        </w:rPr>
        <w:t xml:space="preserve"> hydraulické okruhy pro funkci přídavných zařízení (montážní, drapák, podkop atd.)</w:t>
      </w:r>
      <w:r w:rsidRPr="004905A5">
        <w:rPr>
          <w:rFonts w:ascii="Arial" w:hAnsi="Arial" w:cs="Arial"/>
          <w:color w:val="000000"/>
          <w:sz w:val="22"/>
          <w:szCs w:val="22"/>
        </w:rPr>
        <w:t>.</w:t>
      </w:r>
    </w:p>
    <w:p w14:paraId="3E8E8357" w14:textId="168A2C42" w:rsidR="00342C30" w:rsidRPr="004905A5" w:rsidRDefault="00342C30" w:rsidP="00342C30">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Centrální manuální mazání.</w:t>
      </w:r>
    </w:p>
    <w:p w14:paraId="3B2BA888" w14:textId="76614F79" w:rsidR="00FD75FE" w:rsidRPr="004905A5" w:rsidRDefault="00FD75FE" w:rsidP="00FD75FE">
      <w:pPr>
        <w:numPr>
          <w:ilvl w:val="0"/>
          <w:numId w:val="38"/>
        </w:numPr>
        <w:suppressAutoHyphens w:val="0"/>
        <w:spacing w:before="40"/>
        <w:ind w:left="426" w:hanging="426"/>
        <w:jc w:val="both"/>
        <w:rPr>
          <w:rFonts w:ascii="Arial" w:hAnsi="Arial" w:cs="Arial"/>
          <w:color w:val="FF0000"/>
          <w:sz w:val="22"/>
          <w:szCs w:val="22"/>
        </w:rPr>
      </w:pPr>
      <w:r w:rsidRPr="004905A5">
        <w:rPr>
          <w:rFonts w:ascii="Arial" w:hAnsi="Arial" w:cs="Arial"/>
          <w:sz w:val="22"/>
          <w:szCs w:val="22"/>
        </w:rPr>
        <w:t xml:space="preserve">Předepsané osvětlení pro jízdu na pozemních komunikacích, včetně </w:t>
      </w:r>
      <w:r w:rsidRPr="004905A5">
        <w:rPr>
          <w:rFonts w:ascii="Arial" w:hAnsi="Arial" w:cs="Arial"/>
          <w:iCs/>
          <w:sz w:val="22"/>
          <w:szCs w:val="22"/>
        </w:rPr>
        <w:t xml:space="preserve">a předního a zadního pracovního osvětlení </w:t>
      </w:r>
      <w:r w:rsidRPr="004905A5">
        <w:rPr>
          <w:rFonts w:ascii="Arial" w:hAnsi="Arial" w:cs="Arial"/>
          <w:b/>
          <w:bCs/>
          <w:color w:val="FF3300"/>
          <w:sz w:val="22"/>
          <w:szCs w:val="22"/>
        </w:rPr>
        <w:t>Doplní prodávající</w:t>
      </w:r>
      <w:r w:rsidRPr="004905A5">
        <w:rPr>
          <w:rFonts w:ascii="Arial" w:hAnsi="Arial" w:cs="Arial"/>
          <w:sz w:val="22"/>
          <w:szCs w:val="22"/>
        </w:rPr>
        <w:t xml:space="preserve"> </w:t>
      </w:r>
      <w:r w:rsidRPr="004905A5">
        <w:rPr>
          <w:rFonts w:ascii="Arial" w:hAnsi="Arial" w:cs="Arial"/>
          <w:iCs/>
          <w:sz w:val="22"/>
          <w:szCs w:val="22"/>
        </w:rPr>
        <w:t>ks</w:t>
      </w:r>
      <w:r w:rsidRPr="004905A5">
        <w:rPr>
          <w:rFonts w:ascii="Arial" w:hAnsi="Arial" w:cs="Arial"/>
          <w:iCs/>
          <w:color w:val="FF0000"/>
          <w:sz w:val="22"/>
          <w:szCs w:val="22"/>
        </w:rPr>
        <w:t>.</w:t>
      </w:r>
    </w:p>
    <w:p w14:paraId="14ED3683"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V přední části, </w:t>
      </w:r>
      <w:r w:rsidRPr="004905A5">
        <w:rPr>
          <w:rFonts w:ascii="Arial" w:hAnsi="Arial" w:cs="Arial"/>
          <w:iCs/>
          <w:sz w:val="22"/>
          <w:szCs w:val="22"/>
        </w:rPr>
        <w:t>v zadní části</w:t>
      </w:r>
      <w:r w:rsidRPr="004905A5">
        <w:rPr>
          <w:rFonts w:ascii="Arial" w:hAnsi="Arial" w:cs="Arial"/>
          <w:sz w:val="22"/>
          <w:szCs w:val="22"/>
        </w:rPr>
        <w:t xml:space="preserve"> a bočních částí stroje namontovaná dvě výstražná LED svítidla.</w:t>
      </w:r>
    </w:p>
    <w:p w14:paraId="6B50FB01"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Akustická signalizace zpětného chodu.</w:t>
      </w:r>
    </w:p>
    <w:p w14:paraId="55599EF3" w14:textId="26D09DC2" w:rsidR="00342C30" w:rsidRPr="004905A5" w:rsidRDefault="00342C30" w:rsidP="00342C30">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Zadní a boční kamerový systém (boční kamera na pravé straně po směru jízdy).</w:t>
      </w:r>
    </w:p>
    <w:p w14:paraId="1CBA5724"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Elektronické tankovací čerpadlo.</w:t>
      </w:r>
    </w:p>
    <w:p w14:paraId="33ADCAA2"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Odpojovač akumulátorů</w:t>
      </w:r>
      <w:r w:rsidRPr="004905A5">
        <w:rPr>
          <w:rFonts w:ascii="Arial" w:hAnsi="Arial" w:cs="Arial"/>
          <w:sz w:val="22"/>
          <w:szCs w:val="22"/>
        </w:rPr>
        <w:t>.</w:t>
      </w:r>
    </w:p>
    <w:p w14:paraId="2D43786D"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proofErr w:type="spellStart"/>
      <w:r w:rsidRPr="004905A5">
        <w:rPr>
          <w:rFonts w:ascii="Arial" w:hAnsi="Arial" w:cs="Arial"/>
          <w:sz w:val="22"/>
          <w:szCs w:val="22"/>
        </w:rPr>
        <w:t>Hydr</w:t>
      </w:r>
      <w:proofErr w:type="spellEnd"/>
      <w:r w:rsidRPr="004905A5">
        <w:rPr>
          <w:rFonts w:ascii="Arial" w:hAnsi="Arial" w:cs="Arial"/>
          <w:sz w:val="22"/>
          <w:szCs w:val="22"/>
        </w:rPr>
        <w:t xml:space="preserve">. zámky pro </w:t>
      </w:r>
      <w:proofErr w:type="spellStart"/>
      <w:r w:rsidRPr="004905A5">
        <w:rPr>
          <w:rFonts w:ascii="Arial" w:hAnsi="Arial" w:cs="Arial"/>
          <w:sz w:val="22"/>
          <w:szCs w:val="22"/>
        </w:rPr>
        <w:t>jeřábování</w:t>
      </w:r>
      <w:proofErr w:type="spellEnd"/>
      <w:r w:rsidRPr="004905A5">
        <w:rPr>
          <w:rFonts w:ascii="Arial" w:hAnsi="Arial" w:cs="Arial"/>
          <w:sz w:val="22"/>
          <w:szCs w:val="22"/>
        </w:rPr>
        <w:t>.</w:t>
      </w:r>
    </w:p>
    <w:p w14:paraId="106FC3B2" w14:textId="4CD1EF69"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Pneu </w:t>
      </w:r>
      <w:proofErr w:type="spellStart"/>
      <w:r w:rsidR="00884CA2" w:rsidRPr="004905A5">
        <w:rPr>
          <w:rFonts w:ascii="Arial" w:hAnsi="Arial" w:cs="Arial"/>
          <w:sz w:val="22"/>
          <w:szCs w:val="22"/>
        </w:rPr>
        <w:t>jednomontáž</w:t>
      </w:r>
      <w:proofErr w:type="spellEnd"/>
      <w:r w:rsidRPr="004905A5">
        <w:rPr>
          <w:rFonts w:ascii="Arial" w:hAnsi="Arial" w:cs="Arial"/>
          <w:sz w:val="22"/>
          <w:szCs w:val="22"/>
        </w:rPr>
        <w:t>.</w:t>
      </w:r>
    </w:p>
    <w:p w14:paraId="2AB32BD4" w14:textId="77777777" w:rsidR="00FD75FE" w:rsidRPr="004905A5" w:rsidRDefault="00FD75FE" w:rsidP="00FD75FE">
      <w:pPr>
        <w:numPr>
          <w:ilvl w:val="0"/>
          <w:numId w:val="38"/>
        </w:numPr>
        <w:suppressAutoHyphens w:val="0"/>
        <w:spacing w:before="40"/>
        <w:ind w:left="426" w:hanging="426"/>
        <w:jc w:val="both"/>
        <w:rPr>
          <w:rFonts w:ascii="Arial" w:hAnsi="Arial" w:cs="Arial"/>
          <w:color w:val="000000"/>
          <w:sz w:val="22"/>
          <w:szCs w:val="22"/>
        </w:rPr>
      </w:pPr>
      <w:r w:rsidRPr="004905A5">
        <w:rPr>
          <w:rFonts w:ascii="Arial" w:hAnsi="Arial" w:cs="Arial"/>
          <w:iCs/>
          <w:sz w:val="22"/>
          <w:szCs w:val="22"/>
        </w:rPr>
        <w:t>Kastlík na nářadí</w:t>
      </w:r>
    </w:p>
    <w:p w14:paraId="4F6F7FDF" w14:textId="0D2AEA83" w:rsidR="00342C30" w:rsidRPr="004905A5" w:rsidRDefault="00342C30" w:rsidP="00342C30">
      <w:pPr>
        <w:numPr>
          <w:ilvl w:val="0"/>
          <w:numId w:val="38"/>
        </w:numPr>
        <w:suppressAutoHyphens w:val="0"/>
        <w:spacing w:before="40"/>
        <w:ind w:left="426" w:hanging="426"/>
        <w:jc w:val="both"/>
        <w:rPr>
          <w:rFonts w:ascii="Arial" w:hAnsi="Arial" w:cs="Arial"/>
          <w:color w:val="000000"/>
          <w:sz w:val="22"/>
          <w:szCs w:val="22"/>
        </w:rPr>
      </w:pPr>
      <w:r w:rsidRPr="004905A5">
        <w:rPr>
          <w:rFonts w:ascii="Arial" w:hAnsi="Arial" w:cs="Arial"/>
          <w:sz w:val="22"/>
          <w:szCs w:val="22"/>
        </w:rPr>
        <w:t xml:space="preserve">Zvýšená ochrana podvozku tixotropním antikorozním přípravkem </w:t>
      </w:r>
      <w:r w:rsidRPr="004905A5">
        <w:rPr>
          <w:rFonts w:ascii="Arial" w:hAnsi="Arial" w:cs="Arial"/>
          <w:b/>
          <w:bCs/>
          <w:color w:val="FF0000"/>
          <w:sz w:val="22"/>
          <w:szCs w:val="22"/>
        </w:rPr>
        <w:t>Typ</w:t>
      </w:r>
      <w:r w:rsidRPr="004905A5">
        <w:rPr>
          <w:rFonts w:ascii="Arial" w:hAnsi="Arial" w:cs="Arial"/>
          <w:sz w:val="22"/>
          <w:szCs w:val="22"/>
        </w:rPr>
        <w:t xml:space="preserve"> </w:t>
      </w:r>
      <w:r w:rsidRPr="004905A5">
        <w:rPr>
          <w:rFonts w:ascii="Arial" w:hAnsi="Arial" w:cs="Arial"/>
          <w:b/>
          <w:bCs/>
          <w:color w:val="FF3300"/>
          <w:sz w:val="22"/>
          <w:szCs w:val="22"/>
        </w:rPr>
        <w:t>Doplní prodávající</w:t>
      </w:r>
      <w:r w:rsidRPr="004905A5">
        <w:rPr>
          <w:rFonts w:ascii="Arial" w:hAnsi="Arial" w:cs="Arial"/>
          <w:sz w:val="22"/>
          <w:szCs w:val="22"/>
        </w:rPr>
        <w:t xml:space="preserve"> s vysokým obsahem zinku na bázi tvrdého syntetického vosku, s dlouhodobým účinkem ochrany proti korozi, vysokou tixotropií, s vlastností ochrany i před vysokými teplotami.</w:t>
      </w:r>
    </w:p>
    <w:p w14:paraId="36A52547" w14:textId="77777777" w:rsidR="00FD75FE" w:rsidRPr="004905A5" w:rsidRDefault="00FD75FE" w:rsidP="00FD75FE">
      <w:pPr>
        <w:spacing w:before="40"/>
        <w:jc w:val="both"/>
        <w:rPr>
          <w:rFonts w:ascii="Arial" w:hAnsi="Arial" w:cs="Arial"/>
          <w:b/>
          <w:bCs/>
          <w:color w:val="000000"/>
          <w:sz w:val="22"/>
          <w:szCs w:val="22"/>
        </w:rPr>
      </w:pPr>
      <w:r w:rsidRPr="004905A5">
        <w:rPr>
          <w:rFonts w:ascii="Arial" w:hAnsi="Arial" w:cs="Arial"/>
          <w:b/>
          <w:bCs/>
          <w:iCs/>
          <w:sz w:val="22"/>
          <w:szCs w:val="22"/>
        </w:rPr>
        <w:t>Brzdy:</w:t>
      </w:r>
    </w:p>
    <w:p w14:paraId="7893F6A5"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Provozní brzdy.</w:t>
      </w:r>
    </w:p>
    <w:p w14:paraId="5F6A20AF"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Parkovací brzda.</w:t>
      </w:r>
    </w:p>
    <w:p w14:paraId="0574C673"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Otočná brzda.</w:t>
      </w:r>
    </w:p>
    <w:p w14:paraId="6BEDDA54" w14:textId="77777777" w:rsidR="00FD75FE" w:rsidRPr="004905A5" w:rsidRDefault="00FD75FE" w:rsidP="00FD75FE">
      <w:pPr>
        <w:spacing w:before="40"/>
        <w:jc w:val="both"/>
        <w:rPr>
          <w:rFonts w:ascii="Arial" w:hAnsi="Arial" w:cs="Arial"/>
          <w:b/>
          <w:bCs/>
          <w:sz w:val="22"/>
          <w:szCs w:val="22"/>
        </w:rPr>
      </w:pPr>
      <w:r w:rsidRPr="004905A5">
        <w:rPr>
          <w:rFonts w:ascii="Arial" w:hAnsi="Arial" w:cs="Arial"/>
          <w:b/>
          <w:bCs/>
          <w:sz w:val="22"/>
          <w:szCs w:val="22"/>
        </w:rPr>
        <w:t xml:space="preserve">Pohon: </w:t>
      </w:r>
    </w:p>
    <w:p w14:paraId="1EDDBD55" w14:textId="77777777" w:rsidR="00FD75FE" w:rsidRPr="004905A5" w:rsidRDefault="00FD75FE" w:rsidP="00FD75FE">
      <w:pPr>
        <w:numPr>
          <w:ilvl w:val="0"/>
          <w:numId w:val="38"/>
        </w:numPr>
        <w:suppressAutoHyphens w:val="0"/>
        <w:spacing w:before="40"/>
        <w:ind w:left="426" w:hanging="426"/>
        <w:jc w:val="both"/>
        <w:rPr>
          <w:rFonts w:ascii="Arial" w:hAnsi="Arial" w:cs="Arial"/>
          <w:color w:val="000000"/>
          <w:sz w:val="22"/>
          <w:szCs w:val="22"/>
        </w:rPr>
      </w:pPr>
      <w:r w:rsidRPr="004905A5">
        <w:rPr>
          <w:rFonts w:ascii="Arial" w:hAnsi="Arial" w:cs="Arial"/>
          <w:sz w:val="22"/>
          <w:szCs w:val="22"/>
        </w:rPr>
        <w:t>Hydrostatický 4x4.</w:t>
      </w:r>
    </w:p>
    <w:p w14:paraId="37025F01" w14:textId="33A084E4" w:rsidR="00342C30" w:rsidRPr="004905A5" w:rsidRDefault="00342C30" w:rsidP="00342C30">
      <w:pPr>
        <w:numPr>
          <w:ilvl w:val="0"/>
          <w:numId w:val="38"/>
        </w:numPr>
        <w:suppressAutoHyphens w:val="0"/>
        <w:spacing w:before="40"/>
        <w:ind w:left="426" w:hanging="426"/>
        <w:jc w:val="both"/>
        <w:rPr>
          <w:rFonts w:ascii="Arial" w:hAnsi="Arial" w:cs="Arial"/>
          <w:color w:val="000000"/>
          <w:sz w:val="22"/>
          <w:szCs w:val="22"/>
        </w:rPr>
      </w:pPr>
      <w:r w:rsidRPr="004905A5">
        <w:rPr>
          <w:rFonts w:ascii="Arial" w:hAnsi="Arial" w:cs="Arial"/>
          <w:sz w:val="22"/>
          <w:szCs w:val="22"/>
        </w:rPr>
        <w:t xml:space="preserve">Průtok oleje </w:t>
      </w:r>
      <w:r w:rsidR="00125D43" w:rsidRPr="004905A5">
        <w:rPr>
          <w:rFonts w:ascii="Arial" w:hAnsi="Arial" w:cs="Arial"/>
          <w:b/>
          <w:bCs/>
          <w:color w:val="FF3300"/>
          <w:sz w:val="22"/>
          <w:szCs w:val="22"/>
        </w:rPr>
        <w:t>Doplní prodávající</w:t>
      </w:r>
      <w:r w:rsidR="00125D43" w:rsidRPr="004905A5">
        <w:rPr>
          <w:rFonts w:ascii="Arial" w:hAnsi="Arial" w:cs="Arial"/>
          <w:sz w:val="22"/>
          <w:szCs w:val="22"/>
        </w:rPr>
        <w:t xml:space="preserve"> </w:t>
      </w:r>
      <w:r w:rsidRPr="004905A5">
        <w:rPr>
          <w:rFonts w:ascii="Arial" w:hAnsi="Arial" w:cs="Arial"/>
          <w:sz w:val="22"/>
          <w:szCs w:val="22"/>
        </w:rPr>
        <w:t>l/min.</w:t>
      </w:r>
    </w:p>
    <w:p w14:paraId="3BB52040" w14:textId="77777777" w:rsidR="00FD75FE" w:rsidRPr="004905A5" w:rsidRDefault="00FD75FE" w:rsidP="00FD75FE">
      <w:pPr>
        <w:numPr>
          <w:ilvl w:val="0"/>
          <w:numId w:val="38"/>
        </w:numPr>
        <w:suppressAutoHyphens w:val="0"/>
        <w:spacing w:before="40"/>
        <w:ind w:left="426" w:hanging="426"/>
        <w:jc w:val="both"/>
        <w:rPr>
          <w:rFonts w:ascii="Arial" w:hAnsi="Arial" w:cs="Arial"/>
          <w:color w:val="000000"/>
          <w:sz w:val="22"/>
          <w:szCs w:val="22"/>
        </w:rPr>
      </w:pPr>
      <w:r w:rsidRPr="004905A5">
        <w:rPr>
          <w:rFonts w:ascii="Arial" w:hAnsi="Arial" w:cs="Arial"/>
          <w:iCs/>
          <w:sz w:val="22"/>
          <w:szCs w:val="22"/>
        </w:rPr>
        <w:t>Pohon obou náprav, krabí chod</w:t>
      </w:r>
    </w:p>
    <w:p w14:paraId="2EA2FDD5" w14:textId="4FA6D1F3" w:rsidR="00FD75FE" w:rsidRPr="004905A5" w:rsidRDefault="00FD75FE" w:rsidP="00FD75FE">
      <w:pPr>
        <w:numPr>
          <w:ilvl w:val="0"/>
          <w:numId w:val="38"/>
        </w:numPr>
        <w:suppressAutoHyphens w:val="0"/>
        <w:spacing w:before="40"/>
        <w:ind w:left="426" w:hanging="426"/>
        <w:jc w:val="both"/>
        <w:rPr>
          <w:rFonts w:ascii="Arial" w:hAnsi="Arial" w:cs="Arial"/>
          <w:color w:val="FF0000"/>
          <w:sz w:val="22"/>
          <w:szCs w:val="22"/>
        </w:rPr>
      </w:pPr>
      <w:r w:rsidRPr="004905A5">
        <w:rPr>
          <w:rFonts w:ascii="Arial" w:hAnsi="Arial" w:cs="Arial"/>
          <w:sz w:val="22"/>
          <w:szCs w:val="22"/>
        </w:rPr>
        <w:t xml:space="preserve">Přepravní rychlost </w:t>
      </w:r>
      <w:r w:rsidRPr="004905A5">
        <w:rPr>
          <w:rFonts w:ascii="Arial" w:hAnsi="Arial" w:cs="Arial"/>
          <w:b/>
          <w:bCs/>
          <w:color w:val="FF3300"/>
          <w:sz w:val="22"/>
          <w:szCs w:val="22"/>
        </w:rPr>
        <w:t>Doplní prodávající</w:t>
      </w:r>
    </w:p>
    <w:p w14:paraId="3DF0B244" w14:textId="77777777" w:rsidR="00FD75FE" w:rsidRPr="004905A5" w:rsidRDefault="00FD75FE" w:rsidP="00FD75FE">
      <w:pPr>
        <w:spacing w:before="40"/>
        <w:jc w:val="both"/>
        <w:rPr>
          <w:rFonts w:ascii="Arial" w:hAnsi="Arial" w:cs="Arial"/>
          <w:b/>
          <w:bCs/>
          <w:color w:val="000000"/>
          <w:sz w:val="22"/>
          <w:szCs w:val="22"/>
        </w:rPr>
      </w:pPr>
      <w:r w:rsidRPr="004905A5">
        <w:rPr>
          <w:rFonts w:ascii="Arial" w:hAnsi="Arial" w:cs="Arial"/>
          <w:b/>
          <w:bCs/>
          <w:iCs/>
          <w:sz w:val="22"/>
          <w:szCs w:val="22"/>
        </w:rPr>
        <w:t>Rozměry a provozní hodnoty</w:t>
      </w:r>
    </w:p>
    <w:p w14:paraId="55F3A508" w14:textId="77777777" w:rsidR="00FD75FE" w:rsidRPr="004905A5" w:rsidRDefault="00FD75FE" w:rsidP="00FD75FE">
      <w:pPr>
        <w:numPr>
          <w:ilvl w:val="0"/>
          <w:numId w:val="38"/>
        </w:numPr>
        <w:suppressAutoHyphens w:val="0"/>
        <w:spacing w:before="40"/>
        <w:ind w:left="426" w:hanging="426"/>
        <w:jc w:val="both"/>
        <w:rPr>
          <w:rFonts w:ascii="Arial" w:hAnsi="Arial" w:cs="Arial"/>
          <w:color w:val="FF0000"/>
          <w:sz w:val="22"/>
          <w:szCs w:val="22"/>
        </w:rPr>
      </w:pPr>
      <w:r w:rsidRPr="004905A5">
        <w:rPr>
          <w:rFonts w:ascii="Arial" w:hAnsi="Arial" w:cs="Arial"/>
          <w:sz w:val="22"/>
          <w:szCs w:val="22"/>
        </w:rPr>
        <w:t>Celková provozní hmotnost bez otočné a naklápěcí hlavy a výměnného příslušenství</w:t>
      </w:r>
    </w:p>
    <w:p w14:paraId="7F0F04EF" w14:textId="6FE2A036" w:rsidR="00FD75FE" w:rsidRPr="004905A5" w:rsidRDefault="00FD75FE" w:rsidP="00FD75FE">
      <w:pPr>
        <w:spacing w:before="40"/>
        <w:ind w:left="426"/>
        <w:jc w:val="both"/>
        <w:rPr>
          <w:rFonts w:ascii="Arial" w:hAnsi="Arial" w:cs="Arial"/>
          <w:color w:val="FF0000"/>
          <w:sz w:val="22"/>
          <w:szCs w:val="22"/>
        </w:rPr>
      </w:pPr>
      <w:r w:rsidRPr="004905A5">
        <w:rPr>
          <w:rFonts w:ascii="Arial" w:hAnsi="Arial" w:cs="Arial"/>
          <w:b/>
          <w:bCs/>
          <w:color w:val="FF3300"/>
          <w:sz w:val="22"/>
          <w:szCs w:val="22"/>
        </w:rPr>
        <w:t>Doplní prodávající</w:t>
      </w:r>
      <w:r w:rsidRPr="004905A5">
        <w:rPr>
          <w:rFonts w:ascii="Arial" w:hAnsi="Arial" w:cs="Arial"/>
          <w:sz w:val="22"/>
          <w:szCs w:val="22"/>
        </w:rPr>
        <w:t xml:space="preserve"> kg.</w:t>
      </w:r>
    </w:p>
    <w:p w14:paraId="7E3D4DA4" w14:textId="1A07BF3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Max. délka podvozku včetně </w:t>
      </w:r>
      <w:r w:rsidRPr="004905A5">
        <w:rPr>
          <w:rStyle w:val="Siln"/>
          <w:rFonts w:ascii="Arial" w:hAnsi="Arial" w:cs="Arial"/>
          <w:b w:val="0"/>
          <w:bCs w:val="0"/>
          <w:sz w:val="22"/>
          <w:szCs w:val="22"/>
          <w:bdr w:val="none" w:sz="0" w:space="0" w:color="auto" w:frame="1"/>
          <w:shd w:val="clear" w:color="auto" w:fill="FFFFFF"/>
        </w:rPr>
        <w:t>nahrnovací radlice a zajišťovacích patek</w:t>
      </w:r>
      <w:r w:rsidRPr="004905A5">
        <w:rPr>
          <w:rFonts w:ascii="Arial" w:hAnsi="Arial" w:cs="Arial"/>
          <w:iCs/>
          <w:sz w:val="22"/>
          <w:szCs w:val="22"/>
        </w:rPr>
        <w:t xml:space="preserve"> </w:t>
      </w:r>
      <w:r w:rsidRPr="004905A5">
        <w:rPr>
          <w:rFonts w:ascii="Arial" w:hAnsi="Arial" w:cs="Arial"/>
          <w:b/>
          <w:bCs/>
          <w:color w:val="FF3300"/>
          <w:sz w:val="22"/>
          <w:szCs w:val="22"/>
        </w:rPr>
        <w:t>Doplní prodávající</w:t>
      </w:r>
      <w:r w:rsidRPr="004905A5">
        <w:rPr>
          <w:rFonts w:ascii="Arial" w:hAnsi="Arial" w:cs="Arial"/>
          <w:sz w:val="22"/>
          <w:szCs w:val="22"/>
        </w:rPr>
        <w:t xml:space="preserve"> </w:t>
      </w:r>
      <w:r w:rsidRPr="004905A5">
        <w:rPr>
          <w:rFonts w:ascii="Arial" w:hAnsi="Arial" w:cs="Arial"/>
          <w:iCs/>
          <w:sz w:val="22"/>
          <w:szCs w:val="22"/>
        </w:rPr>
        <w:t xml:space="preserve">mm. </w:t>
      </w:r>
    </w:p>
    <w:p w14:paraId="10D8807F" w14:textId="7AE64396"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lastRenderedPageBreak/>
        <w:t xml:space="preserve">Max. rozvor </w:t>
      </w:r>
      <w:r w:rsidRPr="004905A5">
        <w:rPr>
          <w:rFonts w:ascii="Arial" w:hAnsi="Arial" w:cs="Arial"/>
          <w:b/>
          <w:bCs/>
          <w:color w:val="FF3300"/>
          <w:sz w:val="22"/>
          <w:szCs w:val="22"/>
        </w:rPr>
        <w:t>Doplní prodávající</w:t>
      </w:r>
      <w:r w:rsidRPr="004905A5">
        <w:rPr>
          <w:rFonts w:ascii="Arial" w:hAnsi="Arial" w:cs="Arial"/>
          <w:sz w:val="22"/>
          <w:szCs w:val="22"/>
        </w:rPr>
        <w:t xml:space="preserve"> </w:t>
      </w:r>
      <w:r w:rsidRPr="004905A5">
        <w:rPr>
          <w:rFonts w:ascii="Arial" w:hAnsi="Arial" w:cs="Arial"/>
          <w:iCs/>
          <w:sz w:val="22"/>
          <w:szCs w:val="22"/>
        </w:rPr>
        <w:t xml:space="preserve">mm </w:t>
      </w:r>
    </w:p>
    <w:p w14:paraId="5CC63B9C" w14:textId="54E27F53"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Šířka </w:t>
      </w:r>
      <w:r w:rsidRPr="004905A5">
        <w:rPr>
          <w:rFonts w:ascii="Arial" w:hAnsi="Arial" w:cs="Arial"/>
          <w:b/>
          <w:bCs/>
          <w:color w:val="FF3300"/>
          <w:sz w:val="22"/>
          <w:szCs w:val="22"/>
        </w:rPr>
        <w:t>Doplní prodávající</w:t>
      </w:r>
      <w:r w:rsidRPr="004905A5">
        <w:rPr>
          <w:rFonts w:ascii="Arial" w:hAnsi="Arial" w:cs="Arial"/>
          <w:sz w:val="22"/>
          <w:szCs w:val="22"/>
        </w:rPr>
        <w:t xml:space="preserve"> </w:t>
      </w:r>
      <w:r w:rsidRPr="004905A5">
        <w:rPr>
          <w:rFonts w:ascii="Arial" w:hAnsi="Arial" w:cs="Arial"/>
          <w:iCs/>
          <w:sz w:val="22"/>
          <w:szCs w:val="22"/>
        </w:rPr>
        <w:t>mm</w:t>
      </w:r>
    </w:p>
    <w:p w14:paraId="03060DAC" w14:textId="30344B1F" w:rsidR="00FD75FE" w:rsidRPr="004905A5" w:rsidRDefault="00FD75FE" w:rsidP="00342C30">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Výška </w:t>
      </w:r>
      <w:r w:rsidR="009F55C1" w:rsidRPr="004905A5">
        <w:rPr>
          <w:rFonts w:ascii="Arial" w:hAnsi="Arial" w:cs="Arial"/>
          <w:iCs/>
          <w:sz w:val="22"/>
          <w:szCs w:val="22"/>
        </w:rPr>
        <w:t xml:space="preserve">bez majáku </w:t>
      </w:r>
      <w:r w:rsidRPr="004905A5">
        <w:rPr>
          <w:rFonts w:ascii="Arial" w:hAnsi="Arial" w:cs="Arial"/>
          <w:b/>
          <w:bCs/>
          <w:color w:val="FF3300"/>
          <w:sz w:val="22"/>
          <w:szCs w:val="22"/>
        </w:rPr>
        <w:t>Doplní prodávající</w:t>
      </w:r>
      <w:r w:rsidRPr="004905A5">
        <w:rPr>
          <w:rFonts w:ascii="Arial" w:hAnsi="Arial" w:cs="Arial"/>
          <w:sz w:val="22"/>
          <w:szCs w:val="22"/>
        </w:rPr>
        <w:t xml:space="preserve"> </w:t>
      </w:r>
      <w:r w:rsidRPr="004905A5">
        <w:rPr>
          <w:rFonts w:ascii="Arial" w:hAnsi="Arial" w:cs="Arial"/>
          <w:iCs/>
          <w:sz w:val="22"/>
          <w:szCs w:val="22"/>
        </w:rPr>
        <w:t>mm.</w:t>
      </w:r>
      <w:r w:rsidRPr="004905A5">
        <w:rPr>
          <w:rFonts w:ascii="Arial" w:hAnsi="Arial" w:cs="Arial"/>
          <w:color w:val="FF0000"/>
          <w:sz w:val="22"/>
          <w:szCs w:val="22"/>
        </w:rPr>
        <w:t xml:space="preserve"> </w:t>
      </w:r>
    </w:p>
    <w:p w14:paraId="71DC26D0" w14:textId="110DD650" w:rsidR="009F55C1" w:rsidRPr="004905A5" w:rsidRDefault="009F55C1" w:rsidP="009F55C1">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Při otočení stroje o 90</w:t>
      </w:r>
      <w:r w:rsidRPr="004905A5">
        <w:rPr>
          <w:rFonts w:ascii="Arial" w:hAnsi="Arial" w:cs="Arial"/>
          <w:iCs/>
          <w:sz w:val="22"/>
          <w:szCs w:val="22"/>
          <w:vertAlign w:val="superscript"/>
        </w:rPr>
        <w:t>0</w:t>
      </w:r>
      <w:r w:rsidRPr="004905A5">
        <w:rPr>
          <w:rFonts w:ascii="Arial" w:hAnsi="Arial" w:cs="Arial"/>
          <w:iCs/>
          <w:sz w:val="22"/>
          <w:szCs w:val="22"/>
        </w:rPr>
        <w:t xml:space="preserve"> zadní rádius od středu stroje k nejvzdálenějšímu bodu stroje </w:t>
      </w:r>
      <w:r w:rsidRPr="004905A5">
        <w:rPr>
          <w:rFonts w:ascii="Arial" w:hAnsi="Arial" w:cs="Arial"/>
          <w:b/>
          <w:bCs/>
          <w:color w:val="FF3300"/>
          <w:sz w:val="22"/>
          <w:szCs w:val="22"/>
        </w:rPr>
        <w:t>Doplní prodávající</w:t>
      </w:r>
      <w:r w:rsidRPr="004905A5">
        <w:rPr>
          <w:rFonts w:ascii="Arial" w:hAnsi="Arial" w:cs="Arial"/>
          <w:sz w:val="22"/>
          <w:szCs w:val="22"/>
        </w:rPr>
        <w:t xml:space="preserve"> </w:t>
      </w:r>
      <w:r w:rsidRPr="004905A5">
        <w:rPr>
          <w:rFonts w:ascii="Arial" w:hAnsi="Arial" w:cs="Arial"/>
          <w:iCs/>
          <w:sz w:val="22"/>
          <w:szCs w:val="22"/>
        </w:rPr>
        <w:t xml:space="preserve">mm. </w:t>
      </w:r>
    </w:p>
    <w:p w14:paraId="036FA483" w14:textId="6FD053EC" w:rsidR="00884CA2" w:rsidRPr="004905A5" w:rsidRDefault="00884CA2" w:rsidP="00884CA2">
      <w:pPr>
        <w:numPr>
          <w:ilvl w:val="0"/>
          <w:numId w:val="38"/>
        </w:numPr>
        <w:suppressAutoHyphens w:val="0"/>
        <w:spacing w:before="40"/>
        <w:ind w:left="426" w:hanging="426"/>
        <w:jc w:val="both"/>
        <w:rPr>
          <w:rFonts w:ascii="Arial" w:hAnsi="Arial" w:cs="Arial"/>
          <w:b/>
          <w:bCs/>
          <w:sz w:val="22"/>
          <w:szCs w:val="22"/>
        </w:rPr>
      </w:pPr>
      <w:r w:rsidRPr="004905A5">
        <w:rPr>
          <w:rFonts w:ascii="Arial" w:hAnsi="Arial" w:cs="Arial"/>
          <w:sz w:val="22"/>
          <w:szCs w:val="22"/>
        </w:rPr>
        <w:t xml:space="preserve">Boční přesah zádě při otočení stroje </w:t>
      </w:r>
      <w:r w:rsidRPr="004905A5">
        <w:rPr>
          <w:rFonts w:ascii="Arial" w:hAnsi="Arial" w:cs="Arial"/>
          <w:iCs/>
          <w:sz w:val="22"/>
          <w:szCs w:val="22"/>
        </w:rPr>
        <w:t>o 90</w:t>
      </w:r>
      <w:r w:rsidRPr="004905A5">
        <w:rPr>
          <w:rFonts w:ascii="Arial" w:hAnsi="Arial" w:cs="Arial"/>
          <w:iCs/>
          <w:sz w:val="22"/>
          <w:szCs w:val="22"/>
          <w:vertAlign w:val="superscript"/>
        </w:rPr>
        <w:t>0</w:t>
      </w:r>
      <w:r w:rsidRPr="004905A5">
        <w:rPr>
          <w:rFonts w:ascii="Arial" w:hAnsi="Arial" w:cs="Arial"/>
          <w:iCs/>
          <w:sz w:val="22"/>
          <w:szCs w:val="22"/>
        </w:rPr>
        <w:t xml:space="preserve"> </w:t>
      </w:r>
      <w:r w:rsidRPr="004905A5">
        <w:rPr>
          <w:rFonts w:ascii="Arial" w:hAnsi="Arial" w:cs="Arial"/>
          <w:sz w:val="22"/>
          <w:szCs w:val="22"/>
        </w:rPr>
        <w:t>max. 200 mm.</w:t>
      </w:r>
    </w:p>
    <w:p w14:paraId="1A4724E0" w14:textId="27CA4CD9"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color w:val="0D0D0D"/>
          <w:sz w:val="22"/>
          <w:szCs w:val="22"/>
        </w:rPr>
        <w:t xml:space="preserve">Výsypná </w:t>
      </w:r>
      <w:r w:rsidRPr="004905A5">
        <w:rPr>
          <w:rFonts w:ascii="Arial" w:hAnsi="Arial" w:cs="Arial"/>
          <w:sz w:val="22"/>
          <w:szCs w:val="22"/>
        </w:rPr>
        <w:t xml:space="preserve">výška </w:t>
      </w:r>
      <w:r w:rsidRPr="004905A5">
        <w:rPr>
          <w:rFonts w:ascii="Arial" w:hAnsi="Arial" w:cs="Arial"/>
          <w:b/>
          <w:bCs/>
          <w:color w:val="FF3300"/>
          <w:sz w:val="22"/>
          <w:szCs w:val="22"/>
        </w:rPr>
        <w:t>Doplní prodávající</w:t>
      </w:r>
      <w:r w:rsidRPr="004905A5">
        <w:rPr>
          <w:rFonts w:ascii="Arial" w:hAnsi="Arial" w:cs="Arial"/>
          <w:sz w:val="22"/>
          <w:szCs w:val="22"/>
        </w:rPr>
        <w:t xml:space="preserve"> mm.</w:t>
      </w:r>
    </w:p>
    <w:p w14:paraId="365E715B" w14:textId="3551B484"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Hloubkový dosah </w:t>
      </w:r>
      <w:r w:rsidRPr="004905A5">
        <w:rPr>
          <w:rFonts w:ascii="Arial" w:hAnsi="Arial" w:cs="Arial"/>
          <w:b/>
          <w:bCs/>
          <w:color w:val="FF3300"/>
          <w:sz w:val="22"/>
          <w:szCs w:val="22"/>
        </w:rPr>
        <w:t>Doplní prodávající</w:t>
      </w:r>
      <w:r w:rsidRPr="004905A5">
        <w:rPr>
          <w:rFonts w:ascii="Arial" w:hAnsi="Arial" w:cs="Arial"/>
          <w:sz w:val="22"/>
          <w:szCs w:val="22"/>
        </w:rPr>
        <w:t xml:space="preserve"> mm.</w:t>
      </w:r>
    </w:p>
    <w:p w14:paraId="602F8194" w14:textId="37A76BF8"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Rypný dosah při </w:t>
      </w:r>
      <w:r w:rsidRPr="004905A5">
        <w:rPr>
          <w:rFonts w:ascii="Arial" w:hAnsi="Arial" w:cs="Arial"/>
          <w:b/>
          <w:bCs/>
          <w:color w:val="FF3300"/>
          <w:sz w:val="22"/>
          <w:szCs w:val="22"/>
        </w:rPr>
        <w:t>Doplní prodávající</w:t>
      </w:r>
      <w:r w:rsidRPr="004905A5">
        <w:rPr>
          <w:rFonts w:ascii="Arial" w:hAnsi="Arial" w:cs="Arial"/>
          <w:sz w:val="22"/>
          <w:szCs w:val="22"/>
        </w:rPr>
        <w:t xml:space="preserve"> mm</w:t>
      </w:r>
    </w:p>
    <w:p w14:paraId="198AFC96" w14:textId="77777777" w:rsidR="00FD75FE" w:rsidRPr="004905A5" w:rsidRDefault="00FD75FE" w:rsidP="00FD75FE">
      <w:pPr>
        <w:spacing w:before="40"/>
        <w:ind w:left="426"/>
        <w:jc w:val="both"/>
        <w:rPr>
          <w:rFonts w:ascii="Arial" w:hAnsi="Arial" w:cs="Arial"/>
          <w:sz w:val="22"/>
          <w:szCs w:val="22"/>
        </w:rPr>
      </w:pPr>
    </w:p>
    <w:p w14:paraId="0408B69A" w14:textId="77777777" w:rsidR="00FD75FE" w:rsidRPr="004905A5" w:rsidRDefault="00FD75FE" w:rsidP="00FD75FE">
      <w:pPr>
        <w:spacing w:before="40"/>
        <w:jc w:val="both"/>
        <w:rPr>
          <w:rFonts w:ascii="Arial" w:hAnsi="Arial" w:cs="Arial"/>
          <w:b/>
          <w:bCs/>
          <w:color w:val="0D0D0D"/>
          <w:sz w:val="22"/>
          <w:szCs w:val="22"/>
        </w:rPr>
      </w:pPr>
      <w:r w:rsidRPr="004905A5">
        <w:rPr>
          <w:rFonts w:ascii="Arial" w:hAnsi="Arial" w:cs="Arial"/>
          <w:b/>
          <w:bCs/>
          <w:color w:val="0D0D0D"/>
          <w:sz w:val="22"/>
          <w:szCs w:val="22"/>
        </w:rPr>
        <w:t>Motor</w:t>
      </w:r>
    </w:p>
    <w:p w14:paraId="5D51D695" w14:textId="6BE3B1A0"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Výkon vznětového motoru </w:t>
      </w:r>
      <w:r w:rsidR="00CE07DC" w:rsidRPr="004905A5">
        <w:rPr>
          <w:rFonts w:ascii="Arial" w:hAnsi="Arial" w:cs="Arial"/>
          <w:b/>
          <w:bCs/>
          <w:color w:val="FF3300"/>
          <w:sz w:val="22"/>
          <w:szCs w:val="22"/>
        </w:rPr>
        <w:t>Doplní prodávající</w:t>
      </w:r>
      <w:r w:rsidRPr="004905A5">
        <w:rPr>
          <w:rFonts w:ascii="Arial" w:hAnsi="Arial" w:cs="Arial"/>
          <w:sz w:val="22"/>
          <w:szCs w:val="22"/>
        </w:rPr>
        <w:t>, emise dle platných norem.</w:t>
      </w:r>
    </w:p>
    <w:p w14:paraId="27A20B84"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color w:val="000000"/>
          <w:sz w:val="22"/>
          <w:szCs w:val="22"/>
        </w:rPr>
        <w:t xml:space="preserve">Automatická regulace volnoběžných </w:t>
      </w:r>
      <w:proofErr w:type="gramStart"/>
      <w:r w:rsidRPr="004905A5">
        <w:rPr>
          <w:rFonts w:ascii="Arial" w:hAnsi="Arial" w:cs="Arial"/>
          <w:color w:val="000000"/>
          <w:sz w:val="22"/>
          <w:szCs w:val="22"/>
        </w:rPr>
        <w:t>otáček - optimalizovaná</w:t>
      </w:r>
      <w:proofErr w:type="gramEnd"/>
      <w:r w:rsidRPr="004905A5">
        <w:rPr>
          <w:rFonts w:ascii="Arial" w:hAnsi="Arial" w:cs="Arial"/>
          <w:color w:val="000000"/>
          <w:sz w:val="22"/>
          <w:szCs w:val="22"/>
        </w:rPr>
        <w:t xml:space="preserve"> spotřeba paliva</w:t>
      </w:r>
    </w:p>
    <w:p w14:paraId="0EA08453" w14:textId="77777777" w:rsidR="00FD75FE" w:rsidRPr="004905A5" w:rsidRDefault="00FD75FE" w:rsidP="00FD75FE">
      <w:pPr>
        <w:spacing w:before="40"/>
        <w:ind w:left="426" w:hanging="426"/>
        <w:jc w:val="both"/>
        <w:rPr>
          <w:rFonts w:ascii="Arial" w:hAnsi="Arial" w:cs="Arial"/>
          <w:b/>
          <w:sz w:val="22"/>
          <w:szCs w:val="22"/>
        </w:rPr>
      </w:pPr>
      <w:r w:rsidRPr="004905A5">
        <w:rPr>
          <w:rFonts w:ascii="Arial" w:hAnsi="Arial" w:cs="Arial"/>
          <w:b/>
          <w:sz w:val="22"/>
          <w:szCs w:val="22"/>
        </w:rPr>
        <w:t>Kabina:</w:t>
      </w:r>
    </w:p>
    <w:p w14:paraId="3F010E90" w14:textId="26A192FC"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Bezpečnostní </w:t>
      </w:r>
      <w:r w:rsidR="009F55C1" w:rsidRPr="004905A5">
        <w:rPr>
          <w:rFonts w:ascii="Arial" w:hAnsi="Arial" w:cs="Arial"/>
          <w:sz w:val="22"/>
          <w:szCs w:val="22"/>
        </w:rPr>
        <w:t xml:space="preserve">ROPS + FOPS </w:t>
      </w:r>
      <w:r w:rsidRPr="004905A5">
        <w:rPr>
          <w:rFonts w:ascii="Arial" w:hAnsi="Arial" w:cs="Arial"/>
          <w:sz w:val="22"/>
          <w:szCs w:val="22"/>
        </w:rPr>
        <w:t>panoramatická kabina – uzamykatelné dveře, vybavená topením a klimatizací.</w:t>
      </w:r>
    </w:p>
    <w:p w14:paraId="26987CCF"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Výškově nastavitelná odpružená vzduchová vyhřívaná sedačka řidiče s opěrkou hlavy.</w:t>
      </w:r>
    </w:p>
    <w:p w14:paraId="42F8EA84"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color w:val="000000"/>
          <w:sz w:val="22"/>
          <w:szCs w:val="22"/>
        </w:rPr>
        <w:t>Potah na sedačku tmavé barvy.</w:t>
      </w:r>
    </w:p>
    <w:p w14:paraId="62499135"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Počítadlo provozních motohodin. </w:t>
      </w:r>
    </w:p>
    <w:p w14:paraId="3B54947E"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Autorádio s </w:t>
      </w:r>
      <w:r w:rsidRPr="004905A5">
        <w:rPr>
          <w:rFonts w:ascii="Arial" w:hAnsi="Arial" w:cs="Arial"/>
          <w:color w:val="000000"/>
          <w:sz w:val="22"/>
          <w:szCs w:val="22"/>
        </w:rPr>
        <w:t xml:space="preserve">handsfree </w:t>
      </w:r>
    </w:p>
    <w:p w14:paraId="36D17161"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Přední stěrač včetně ostřikovače.</w:t>
      </w:r>
    </w:p>
    <w:p w14:paraId="1BF75448"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Sluneční clona.</w:t>
      </w:r>
    </w:p>
    <w:p w14:paraId="7A6910EA"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Vnitřní osvětlení kabiny.</w:t>
      </w:r>
    </w:p>
    <w:p w14:paraId="2BBADB24" w14:textId="789FBD8E"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Na střeše </w:t>
      </w:r>
      <w:r w:rsidR="009F55C1" w:rsidRPr="004905A5">
        <w:rPr>
          <w:rFonts w:ascii="Arial" w:hAnsi="Arial" w:cs="Arial"/>
          <w:iCs/>
          <w:sz w:val="22"/>
          <w:szCs w:val="22"/>
        </w:rPr>
        <w:t xml:space="preserve">odnímatelný </w:t>
      </w:r>
      <w:r w:rsidRPr="004905A5">
        <w:rPr>
          <w:rFonts w:ascii="Arial" w:hAnsi="Arial" w:cs="Arial"/>
          <w:iCs/>
          <w:sz w:val="22"/>
          <w:szCs w:val="22"/>
        </w:rPr>
        <w:t xml:space="preserve">výstražný zábleskový LED maják oranžové barvy. Na zadní části kabiny </w:t>
      </w:r>
      <w:r w:rsidR="00F42EE3" w:rsidRPr="004905A5">
        <w:rPr>
          <w:rFonts w:ascii="Arial" w:hAnsi="Arial" w:cs="Arial"/>
          <w:iCs/>
          <w:sz w:val="22"/>
          <w:szCs w:val="22"/>
        </w:rPr>
        <w:t>rypadla</w:t>
      </w:r>
      <w:r w:rsidRPr="004905A5">
        <w:rPr>
          <w:rFonts w:ascii="Arial" w:hAnsi="Arial" w:cs="Arial"/>
          <w:iCs/>
          <w:sz w:val="22"/>
          <w:szCs w:val="22"/>
        </w:rPr>
        <w:t xml:space="preserve"> výstražná oranžová LED alej s ovládáním v kabině řidiče.</w:t>
      </w:r>
    </w:p>
    <w:p w14:paraId="07DB8D61" w14:textId="1611A2D1" w:rsidR="009F55C1" w:rsidRPr="004905A5" w:rsidRDefault="009F55C1" w:rsidP="009F55C1">
      <w:pPr>
        <w:numPr>
          <w:ilvl w:val="0"/>
          <w:numId w:val="38"/>
        </w:numPr>
        <w:suppressAutoHyphens w:val="0"/>
        <w:spacing w:before="40"/>
        <w:ind w:left="426" w:hanging="426"/>
        <w:jc w:val="both"/>
        <w:rPr>
          <w:rFonts w:ascii="Arial" w:hAnsi="Arial" w:cs="Arial"/>
          <w:sz w:val="22"/>
          <w:szCs w:val="22"/>
        </w:rPr>
      </w:pPr>
      <w:r w:rsidRPr="004905A5">
        <w:rPr>
          <w:rFonts w:ascii="Arial" w:hAnsi="Arial" w:cs="Arial"/>
          <w:bCs/>
          <w:sz w:val="22"/>
          <w:szCs w:val="22"/>
        </w:rPr>
        <w:t xml:space="preserve">Požadavek aktivních FMS dat pro přenos do GPS modulu třetí </w:t>
      </w:r>
      <w:r w:rsidR="00115930">
        <w:rPr>
          <w:rFonts w:ascii="Arial" w:hAnsi="Arial" w:cs="Arial"/>
          <w:bCs/>
          <w:sz w:val="22"/>
          <w:szCs w:val="22"/>
        </w:rPr>
        <w:t>Strany</w:t>
      </w:r>
      <w:r w:rsidRPr="004905A5">
        <w:rPr>
          <w:rFonts w:ascii="Arial" w:hAnsi="Arial" w:cs="Arial"/>
          <w:bCs/>
          <w:sz w:val="22"/>
          <w:szCs w:val="22"/>
        </w:rPr>
        <w:t xml:space="preserve"> čili aktivní FMS brána dle standardního protokolu FMS.</w:t>
      </w:r>
    </w:p>
    <w:p w14:paraId="045C9F51"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Barva kabiny oranžová RAL 2011, ne fólie. </w:t>
      </w:r>
    </w:p>
    <w:p w14:paraId="70589FD1" w14:textId="77777777" w:rsidR="00FD75FE" w:rsidRPr="004905A5" w:rsidRDefault="00FD75FE" w:rsidP="00FD75FE">
      <w:pPr>
        <w:spacing w:before="40"/>
        <w:jc w:val="both"/>
        <w:rPr>
          <w:rFonts w:ascii="Arial" w:hAnsi="Arial" w:cs="Arial"/>
          <w:b/>
          <w:bCs/>
          <w:sz w:val="22"/>
          <w:szCs w:val="22"/>
        </w:rPr>
      </w:pPr>
      <w:r w:rsidRPr="004905A5">
        <w:rPr>
          <w:rFonts w:ascii="Arial" w:hAnsi="Arial" w:cs="Arial"/>
          <w:b/>
          <w:bCs/>
          <w:iCs/>
          <w:sz w:val="22"/>
          <w:szCs w:val="22"/>
        </w:rPr>
        <w:t>Příslušenství</w:t>
      </w:r>
    </w:p>
    <w:p w14:paraId="12F81A60" w14:textId="77777777" w:rsidR="00FD75FE" w:rsidRPr="004905A5" w:rsidRDefault="00FD75FE" w:rsidP="00FD75FE">
      <w:pPr>
        <w:numPr>
          <w:ilvl w:val="0"/>
          <w:numId w:val="38"/>
        </w:numPr>
        <w:suppressAutoHyphens w:val="0"/>
        <w:spacing w:before="40"/>
        <w:ind w:left="426" w:hanging="426"/>
        <w:jc w:val="both"/>
        <w:rPr>
          <w:rStyle w:val="Siln"/>
          <w:rFonts w:ascii="Arial" w:hAnsi="Arial" w:cs="Arial"/>
          <w:sz w:val="22"/>
          <w:szCs w:val="22"/>
        </w:rPr>
      </w:pPr>
      <w:r w:rsidRPr="004905A5">
        <w:rPr>
          <w:rStyle w:val="Siln"/>
          <w:rFonts w:ascii="Arial" w:hAnsi="Arial" w:cs="Arial"/>
          <w:b w:val="0"/>
          <w:bCs w:val="0"/>
          <w:sz w:val="22"/>
          <w:szCs w:val="22"/>
          <w:bdr w:val="none" w:sz="0" w:space="0" w:color="auto" w:frame="1"/>
          <w:shd w:val="clear" w:color="auto" w:fill="FFFFFF"/>
        </w:rPr>
        <w:t xml:space="preserve">Ve spodní části </w:t>
      </w:r>
      <w:proofErr w:type="spellStart"/>
      <w:r w:rsidRPr="004905A5">
        <w:rPr>
          <w:rStyle w:val="Siln"/>
          <w:rFonts w:ascii="Arial" w:hAnsi="Arial" w:cs="Arial"/>
          <w:b w:val="0"/>
          <w:bCs w:val="0"/>
          <w:sz w:val="22"/>
          <w:szCs w:val="22"/>
          <w:bdr w:val="none" w:sz="0" w:space="0" w:color="auto" w:frame="1"/>
          <w:shd w:val="clear" w:color="auto" w:fill="FFFFFF"/>
        </w:rPr>
        <w:t>hydr</w:t>
      </w:r>
      <w:proofErr w:type="spellEnd"/>
      <w:r w:rsidRPr="004905A5">
        <w:rPr>
          <w:rStyle w:val="Siln"/>
          <w:rFonts w:ascii="Arial" w:hAnsi="Arial" w:cs="Arial"/>
          <w:b w:val="0"/>
          <w:bCs w:val="0"/>
          <w:sz w:val="22"/>
          <w:szCs w:val="22"/>
          <w:bdr w:val="none" w:sz="0" w:space="0" w:color="auto" w:frame="1"/>
          <w:shd w:val="clear" w:color="auto" w:fill="FFFFFF"/>
        </w:rPr>
        <w:t>. ovládaná nahrnovací radlice o šířce stroje včetně zajišťovacích patek.</w:t>
      </w:r>
    </w:p>
    <w:p w14:paraId="53189BAE" w14:textId="73D1B899" w:rsidR="00FD75FE" w:rsidRPr="004905A5" w:rsidRDefault="00FD75FE" w:rsidP="00FD75FE">
      <w:pPr>
        <w:numPr>
          <w:ilvl w:val="0"/>
          <w:numId w:val="38"/>
        </w:numPr>
        <w:suppressAutoHyphens w:val="0"/>
        <w:spacing w:before="40"/>
        <w:ind w:left="426" w:hanging="426"/>
        <w:jc w:val="both"/>
        <w:rPr>
          <w:rStyle w:val="Siln"/>
          <w:rFonts w:ascii="Arial" w:hAnsi="Arial" w:cs="Arial"/>
          <w:b w:val="0"/>
          <w:bCs w:val="0"/>
          <w:sz w:val="22"/>
          <w:szCs w:val="22"/>
        </w:rPr>
      </w:pPr>
      <w:r w:rsidRPr="004905A5">
        <w:rPr>
          <w:rStyle w:val="Siln"/>
          <w:rFonts w:ascii="Arial" w:hAnsi="Arial" w:cs="Arial"/>
          <w:b w:val="0"/>
          <w:bCs w:val="0"/>
          <w:sz w:val="22"/>
          <w:szCs w:val="22"/>
          <w:bdr w:val="none" w:sz="0" w:space="0" w:color="auto" w:frame="1"/>
          <w:shd w:val="clear" w:color="auto" w:fill="FFFFFF"/>
        </w:rPr>
        <w:t xml:space="preserve">Hydraulická </w:t>
      </w:r>
      <w:proofErr w:type="spellStart"/>
      <w:r w:rsidRPr="004905A5">
        <w:rPr>
          <w:rStyle w:val="Siln"/>
          <w:rFonts w:ascii="Arial" w:hAnsi="Arial" w:cs="Arial"/>
          <w:b w:val="0"/>
          <w:bCs w:val="0"/>
          <w:sz w:val="22"/>
          <w:szCs w:val="22"/>
          <w:bdr w:val="none" w:sz="0" w:space="0" w:color="auto" w:frame="1"/>
          <w:shd w:val="clear" w:color="auto" w:fill="FFFFFF"/>
        </w:rPr>
        <w:t>bezpístnicová</w:t>
      </w:r>
      <w:proofErr w:type="spellEnd"/>
      <w:r w:rsidRPr="004905A5">
        <w:rPr>
          <w:rStyle w:val="Siln"/>
          <w:rFonts w:ascii="Arial" w:hAnsi="Arial" w:cs="Arial"/>
          <w:b w:val="0"/>
          <w:bCs w:val="0"/>
          <w:sz w:val="22"/>
          <w:szCs w:val="22"/>
          <w:bdr w:val="none" w:sz="0" w:space="0" w:color="auto" w:frame="1"/>
          <w:shd w:val="clear" w:color="auto" w:fill="FFFFFF"/>
        </w:rPr>
        <w:t xml:space="preserve"> otočná hlava o 360</w:t>
      </w:r>
      <w:r w:rsidRPr="004905A5">
        <w:rPr>
          <w:rStyle w:val="Siln"/>
          <w:rFonts w:ascii="Arial" w:hAnsi="Arial" w:cs="Arial"/>
          <w:b w:val="0"/>
          <w:bCs w:val="0"/>
          <w:sz w:val="22"/>
          <w:szCs w:val="22"/>
          <w:bdr w:val="none" w:sz="0" w:space="0" w:color="auto" w:frame="1"/>
          <w:shd w:val="clear" w:color="auto" w:fill="FFFFFF"/>
          <w:vertAlign w:val="superscript"/>
        </w:rPr>
        <w:t>o</w:t>
      </w:r>
      <w:r w:rsidRPr="004905A5">
        <w:rPr>
          <w:rStyle w:val="Siln"/>
          <w:rFonts w:ascii="Arial" w:hAnsi="Arial" w:cs="Arial"/>
          <w:b w:val="0"/>
          <w:bCs w:val="0"/>
          <w:sz w:val="22"/>
          <w:szCs w:val="22"/>
          <w:bdr w:val="none" w:sz="0" w:space="0" w:color="auto" w:frame="1"/>
          <w:shd w:val="clear" w:color="auto" w:fill="FFFFFF"/>
        </w:rPr>
        <w:t xml:space="preserve"> a naklápěcí s náklonem 2 x </w:t>
      </w:r>
      <w:r w:rsidR="00884CA2" w:rsidRPr="004905A5">
        <w:rPr>
          <w:rStyle w:val="Siln"/>
          <w:rFonts w:ascii="Arial" w:hAnsi="Arial" w:cs="Arial"/>
          <w:b w:val="0"/>
          <w:bCs w:val="0"/>
          <w:sz w:val="22"/>
          <w:szCs w:val="22"/>
          <w:bdr w:val="none" w:sz="0" w:space="0" w:color="auto" w:frame="1"/>
          <w:shd w:val="clear" w:color="auto" w:fill="FFFFFF"/>
        </w:rPr>
        <w:t>9</w:t>
      </w:r>
      <w:r w:rsidRPr="004905A5">
        <w:rPr>
          <w:rStyle w:val="Siln"/>
          <w:rFonts w:ascii="Arial" w:hAnsi="Arial" w:cs="Arial"/>
          <w:b w:val="0"/>
          <w:bCs w:val="0"/>
          <w:sz w:val="22"/>
          <w:szCs w:val="22"/>
          <w:bdr w:val="none" w:sz="0" w:space="0" w:color="auto" w:frame="1"/>
          <w:shd w:val="clear" w:color="auto" w:fill="FFFFFF"/>
        </w:rPr>
        <w:t>0</w:t>
      </w:r>
      <w:r w:rsidRPr="004905A5">
        <w:rPr>
          <w:rStyle w:val="Siln"/>
          <w:rFonts w:ascii="Arial" w:hAnsi="Arial" w:cs="Arial"/>
          <w:b w:val="0"/>
          <w:bCs w:val="0"/>
          <w:sz w:val="22"/>
          <w:szCs w:val="22"/>
          <w:bdr w:val="none" w:sz="0" w:space="0" w:color="auto" w:frame="1"/>
          <w:shd w:val="clear" w:color="auto" w:fill="FFFFFF"/>
          <w:vertAlign w:val="superscript"/>
        </w:rPr>
        <w:t>o</w:t>
      </w:r>
      <w:r w:rsidRPr="004905A5">
        <w:rPr>
          <w:rStyle w:val="Siln"/>
          <w:rFonts w:ascii="Arial" w:hAnsi="Arial" w:cs="Arial"/>
          <w:b w:val="0"/>
          <w:bCs w:val="0"/>
          <w:sz w:val="22"/>
          <w:szCs w:val="22"/>
          <w:bdr w:val="none" w:sz="0" w:space="0" w:color="auto" w:frame="1"/>
          <w:shd w:val="clear" w:color="auto" w:fill="FFFFFF"/>
        </w:rPr>
        <w:t xml:space="preserve"> s </w:t>
      </w:r>
      <w:proofErr w:type="spellStart"/>
      <w:r w:rsidRPr="004905A5">
        <w:rPr>
          <w:rStyle w:val="Siln"/>
          <w:rFonts w:ascii="Arial" w:hAnsi="Arial" w:cs="Arial"/>
          <w:b w:val="0"/>
          <w:bCs w:val="0"/>
          <w:sz w:val="22"/>
          <w:szCs w:val="22"/>
          <w:bdr w:val="none" w:sz="0" w:space="0" w:color="auto" w:frame="1"/>
          <w:shd w:val="clear" w:color="auto" w:fill="FFFFFF"/>
        </w:rPr>
        <w:t>hydr</w:t>
      </w:r>
      <w:proofErr w:type="spellEnd"/>
      <w:r w:rsidRPr="004905A5">
        <w:rPr>
          <w:rStyle w:val="Siln"/>
          <w:rFonts w:ascii="Arial" w:hAnsi="Arial" w:cs="Arial"/>
          <w:b w:val="0"/>
          <w:bCs w:val="0"/>
          <w:sz w:val="22"/>
          <w:szCs w:val="22"/>
          <w:bdr w:val="none" w:sz="0" w:space="0" w:color="auto" w:frame="1"/>
          <w:shd w:val="clear" w:color="auto" w:fill="FFFFFF"/>
        </w:rPr>
        <w:t>. upínačem</w:t>
      </w:r>
      <w:r w:rsidRPr="004905A5">
        <w:rPr>
          <w:rStyle w:val="Siln"/>
          <w:rFonts w:ascii="Arial" w:hAnsi="Arial" w:cs="Arial"/>
          <w:b w:val="0"/>
          <w:bCs w:val="0"/>
          <w:color w:val="FF0000"/>
          <w:sz w:val="22"/>
          <w:szCs w:val="22"/>
          <w:bdr w:val="none" w:sz="0" w:space="0" w:color="auto" w:frame="1"/>
          <w:shd w:val="clear" w:color="auto" w:fill="FFFFFF"/>
        </w:rPr>
        <w:t>.</w:t>
      </w:r>
    </w:p>
    <w:p w14:paraId="72195500"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Paletizační vidle.</w:t>
      </w:r>
    </w:p>
    <w:p w14:paraId="50DEC554"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proofErr w:type="spellStart"/>
      <w:r w:rsidRPr="004905A5">
        <w:rPr>
          <w:rFonts w:ascii="Arial" w:hAnsi="Arial" w:cs="Arial"/>
          <w:iCs/>
          <w:sz w:val="22"/>
          <w:szCs w:val="22"/>
        </w:rPr>
        <w:t>Rozrývací</w:t>
      </w:r>
      <w:proofErr w:type="spellEnd"/>
      <w:r w:rsidRPr="004905A5">
        <w:rPr>
          <w:rFonts w:ascii="Arial" w:hAnsi="Arial" w:cs="Arial"/>
          <w:iCs/>
          <w:sz w:val="22"/>
          <w:szCs w:val="22"/>
        </w:rPr>
        <w:t xml:space="preserve"> hák – </w:t>
      </w:r>
      <w:proofErr w:type="spellStart"/>
      <w:r w:rsidRPr="004905A5">
        <w:rPr>
          <w:rFonts w:ascii="Arial" w:hAnsi="Arial" w:cs="Arial"/>
          <w:iCs/>
          <w:sz w:val="22"/>
          <w:szCs w:val="22"/>
        </w:rPr>
        <w:t>Ripper</w:t>
      </w:r>
      <w:proofErr w:type="spellEnd"/>
    </w:p>
    <w:p w14:paraId="0D4509C0" w14:textId="413C7593" w:rsidR="00FD75FE" w:rsidRPr="004905A5" w:rsidRDefault="00FD75FE" w:rsidP="00FD75FE">
      <w:pPr>
        <w:numPr>
          <w:ilvl w:val="0"/>
          <w:numId w:val="38"/>
        </w:numPr>
        <w:suppressAutoHyphens w:val="0"/>
        <w:spacing w:before="40"/>
        <w:ind w:left="426" w:hanging="426"/>
        <w:jc w:val="both"/>
        <w:rPr>
          <w:rFonts w:ascii="Arial" w:hAnsi="Arial" w:cs="Arial"/>
          <w:color w:val="FF0000"/>
          <w:sz w:val="22"/>
          <w:szCs w:val="22"/>
        </w:rPr>
      </w:pPr>
      <w:r w:rsidRPr="004905A5">
        <w:rPr>
          <w:rFonts w:ascii="Arial" w:hAnsi="Arial" w:cs="Arial"/>
          <w:iCs/>
          <w:sz w:val="22"/>
          <w:szCs w:val="22"/>
        </w:rPr>
        <w:t>Drapák bezzubý</w:t>
      </w:r>
      <w:r w:rsidR="009F55C1" w:rsidRPr="004905A5">
        <w:rPr>
          <w:rFonts w:ascii="Arial" w:hAnsi="Arial" w:cs="Arial"/>
          <w:iCs/>
          <w:sz w:val="22"/>
          <w:szCs w:val="22"/>
        </w:rPr>
        <w:t xml:space="preserve"> s rotátorem</w:t>
      </w:r>
      <w:r w:rsidRPr="004905A5">
        <w:rPr>
          <w:rFonts w:ascii="Arial" w:hAnsi="Arial" w:cs="Arial"/>
          <w:iCs/>
          <w:sz w:val="22"/>
          <w:szCs w:val="22"/>
        </w:rPr>
        <w:t>, vhodný pro požadovanou hmotnost stroje, rozevření min. 1500 mm.</w:t>
      </w:r>
    </w:p>
    <w:p w14:paraId="4A14D54A" w14:textId="77777777" w:rsidR="009F55C1" w:rsidRPr="004905A5" w:rsidRDefault="009F55C1" w:rsidP="009F55C1">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Nakládací lžíce bezzubá, šířka 1200 mm s břitem i na bočních stranách </w:t>
      </w:r>
      <w:proofErr w:type="spellStart"/>
      <w:r w:rsidRPr="004905A5">
        <w:rPr>
          <w:rFonts w:ascii="Arial" w:hAnsi="Arial" w:cs="Arial"/>
          <w:sz w:val="22"/>
          <w:szCs w:val="22"/>
        </w:rPr>
        <w:t>lžice</w:t>
      </w:r>
      <w:proofErr w:type="spellEnd"/>
      <w:r w:rsidRPr="004905A5">
        <w:rPr>
          <w:rFonts w:ascii="Arial" w:hAnsi="Arial" w:cs="Arial"/>
          <w:sz w:val="22"/>
          <w:szCs w:val="22"/>
        </w:rPr>
        <w:t xml:space="preserve"> z</w:t>
      </w:r>
      <w:bookmarkStart w:id="40" w:name="_Hlk193270442"/>
      <w:r w:rsidRPr="004905A5">
        <w:rPr>
          <w:rFonts w:ascii="Arial" w:hAnsi="Arial" w:cs="Arial"/>
          <w:bCs/>
          <w:sz w:val="22"/>
          <w:szCs w:val="22"/>
        </w:rPr>
        <w:t xml:space="preserve"> otěruvzdorné oceli se jmenovitou tvrdostí 450 HBW</w:t>
      </w:r>
      <w:bookmarkEnd w:id="40"/>
      <w:r w:rsidRPr="004905A5">
        <w:rPr>
          <w:rFonts w:ascii="Arial" w:hAnsi="Arial" w:cs="Arial"/>
          <w:sz w:val="22"/>
          <w:szCs w:val="22"/>
        </w:rPr>
        <w:t>, o obsahu min. 0,60 m</w:t>
      </w:r>
      <w:r w:rsidRPr="004905A5">
        <w:rPr>
          <w:rFonts w:ascii="Arial" w:hAnsi="Arial" w:cs="Arial"/>
          <w:sz w:val="22"/>
          <w:szCs w:val="22"/>
          <w:vertAlign w:val="superscript"/>
        </w:rPr>
        <w:t>3</w:t>
      </w:r>
    </w:p>
    <w:p w14:paraId="3BB62014" w14:textId="3520BB74"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 xml:space="preserve">Podkopová lžíce se zuby šíře </w:t>
      </w:r>
      <w:r w:rsidR="009F55C1" w:rsidRPr="004905A5">
        <w:rPr>
          <w:rFonts w:ascii="Arial" w:hAnsi="Arial" w:cs="Arial"/>
          <w:sz w:val="22"/>
          <w:szCs w:val="22"/>
        </w:rPr>
        <w:t>350</w:t>
      </w:r>
      <w:r w:rsidR="00CE07DC" w:rsidRPr="004905A5">
        <w:rPr>
          <w:rFonts w:ascii="Arial" w:hAnsi="Arial" w:cs="Arial"/>
          <w:sz w:val="22"/>
          <w:szCs w:val="22"/>
        </w:rPr>
        <w:t xml:space="preserve"> </w:t>
      </w:r>
      <w:r w:rsidRPr="004905A5">
        <w:rPr>
          <w:rFonts w:ascii="Arial" w:hAnsi="Arial" w:cs="Arial"/>
          <w:iCs/>
          <w:sz w:val="22"/>
          <w:szCs w:val="22"/>
        </w:rPr>
        <w:t>mm.</w:t>
      </w:r>
    </w:p>
    <w:p w14:paraId="54F97116"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Podkopová lžíce se zuby šíře 600 mm.</w:t>
      </w:r>
    </w:p>
    <w:p w14:paraId="00744053" w14:textId="77777777" w:rsidR="00FD75FE" w:rsidRPr="004905A5" w:rsidRDefault="00FD75FE"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iCs/>
          <w:sz w:val="22"/>
          <w:szCs w:val="22"/>
        </w:rPr>
        <w:t>Podkopová lžíce se zuby šíře 900 mm.</w:t>
      </w:r>
    </w:p>
    <w:p w14:paraId="06D44FC7" w14:textId="70013F4C" w:rsidR="00FD75FE" w:rsidRPr="004905A5" w:rsidRDefault="009F55C1" w:rsidP="00FD75FE">
      <w:pPr>
        <w:numPr>
          <w:ilvl w:val="0"/>
          <w:numId w:val="38"/>
        </w:numPr>
        <w:suppressAutoHyphens w:val="0"/>
        <w:spacing w:before="40"/>
        <w:ind w:left="426" w:hanging="426"/>
        <w:jc w:val="both"/>
        <w:rPr>
          <w:rFonts w:ascii="Arial" w:hAnsi="Arial" w:cs="Arial"/>
          <w:sz w:val="22"/>
          <w:szCs w:val="22"/>
        </w:rPr>
      </w:pPr>
      <w:r w:rsidRPr="004905A5">
        <w:rPr>
          <w:rFonts w:ascii="Arial" w:hAnsi="Arial" w:cs="Arial"/>
          <w:sz w:val="22"/>
          <w:szCs w:val="22"/>
        </w:rPr>
        <w:t xml:space="preserve">Svahová lžíce pevná, šíře </w:t>
      </w:r>
      <w:r w:rsidR="00125D43" w:rsidRPr="004905A5">
        <w:rPr>
          <w:rFonts w:ascii="Arial" w:hAnsi="Arial" w:cs="Arial"/>
          <w:b/>
          <w:bCs/>
          <w:color w:val="FF3300"/>
          <w:sz w:val="22"/>
          <w:szCs w:val="22"/>
        </w:rPr>
        <w:t>Doplní prodávající</w:t>
      </w:r>
      <w:r w:rsidR="00125D43" w:rsidRPr="004905A5">
        <w:rPr>
          <w:rFonts w:ascii="Arial" w:hAnsi="Arial" w:cs="Arial"/>
          <w:sz w:val="22"/>
          <w:szCs w:val="22"/>
        </w:rPr>
        <w:t xml:space="preserve"> </w:t>
      </w:r>
      <w:r w:rsidRPr="004905A5">
        <w:rPr>
          <w:rFonts w:ascii="Arial" w:hAnsi="Arial" w:cs="Arial"/>
          <w:sz w:val="22"/>
          <w:szCs w:val="22"/>
        </w:rPr>
        <w:t>se šroubovatelným vyměnitelným břitem z</w:t>
      </w:r>
      <w:r w:rsidRPr="004905A5">
        <w:rPr>
          <w:rFonts w:ascii="Arial" w:hAnsi="Arial" w:cs="Arial"/>
          <w:bCs/>
          <w:sz w:val="22"/>
          <w:szCs w:val="22"/>
        </w:rPr>
        <w:t xml:space="preserve"> otěruvzdorné oceli se jmenovitou tvrdostí 450 HBW</w:t>
      </w:r>
      <w:r w:rsidR="00FD75FE" w:rsidRPr="004905A5">
        <w:rPr>
          <w:rFonts w:ascii="Arial" w:hAnsi="Arial" w:cs="Arial"/>
          <w:sz w:val="22"/>
          <w:szCs w:val="22"/>
        </w:rPr>
        <w:t>.</w:t>
      </w:r>
    </w:p>
    <w:p w14:paraId="22CB3CA9" w14:textId="77777777" w:rsidR="00950FCB" w:rsidRPr="004905A5" w:rsidRDefault="00950FCB" w:rsidP="00FD75FE">
      <w:pPr>
        <w:pStyle w:val="Bezmezer"/>
        <w:rPr>
          <w:rFonts w:ascii="Arial" w:hAnsi="Arial" w:cs="Arial"/>
          <w:b/>
          <w:i/>
          <w:sz w:val="22"/>
          <w:szCs w:val="22"/>
          <w:u w:val="single"/>
        </w:rPr>
      </w:pPr>
    </w:p>
    <w:p w14:paraId="3E420220" w14:textId="77777777" w:rsidR="00FD75FE" w:rsidRPr="004905A5" w:rsidRDefault="00FD75FE" w:rsidP="00FD75FE">
      <w:pPr>
        <w:ind w:left="720"/>
        <w:jc w:val="both"/>
        <w:rPr>
          <w:rFonts w:ascii="Arial" w:hAnsi="Arial" w:cs="Arial"/>
          <w:sz w:val="22"/>
          <w:szCs w:val="22"/>
        </w:rPr>
      </w:pPr>
    </w:p>
    <w:p w14:paraId="05584E3C" w14:textId="77777777" w:rsidR="00FD75FE" w:rsidRPr="004905A5" w:rsidRDefault="00FD75FE" w:rsidP="00FD75FE">
      <w:pPr>
        <w:spacing w:before="60"/>
        <w:jc w:val="both"/>
        <w:rPr>
          <w:rFonts w:ascii="Arial" w:hAnsi="Arial" w:cs="Arial"/>
          <w:b/>
          <w:i/>
          <w:sz w:val="22"/>
          <w:szCs w:val="22"/>
          <w:u w:val="single"/>
        </w:rPr>
      </w:pPr>
      <w:r w:rsidRPr="004905A5">
        <w:rPr>
          <w:rFonts w:ascii="Arial" w:hAnsi="Arial" w:cs="Arial"/>
          <w:b/>
          <w:i/>
          <w:sz w:val="22"/>
          <w:szCs w:val="22"/>
          <w:u w:val="single"/>
        </w:rPr>
        <w:t xml:space="preserve">Požadovaná dokumentace při předání strojů: </w:t>
      </w:r>
    </w:p>
    <w:p w14:paraId="27BE07A6" w14:textId="77777777" w:rsidR="00FD75FE" w:rsidRPr="004905A5" w:rsidRDefault="00FD75FE" w:rsidP="00FD75FE">
      <w:pPr>
        <w:numPr>
          <w:ilvl w:val="0"/>
          <w:numId w:val="37"/>
        </w:numPr>
        <w:suppressAutoHyphens w:val="0"/>
        <w:jc w:val="both"/>
        <w:rPr>
          <w:rFonts w:ascii="Arial" w:hAnsi="Arial" w:cs="Arial"/>
          <w:sz w:val="22"/>
          <w:szCs w:val="22"/>
        </w:rPr>
      </w:pPr>
      <w:bookmarkStart w:id="41" w:name="_Hlk62570947"/>
      <w:r w:rsidRPr="004905A5">
        <w:rPr>
          <w:rFonts w:ascii="Arial" w:hAnsi="Arial" w:cs="Arial"/>
          <w:sz w:val="22"/>
          <w:szCs w:val="22"/>
        </w:rPr>
        <w:t>Předávací protokol, záruční listy a záruční podmínky.</w:t>
      </w:r>
    </w:p>
    <w:p w14:paraId="40383975" w14:textId="4FA3C64F" w:rsidR="00FD75FE" w:rsidRPr="004905A5" w:rsidRDefault="00FD75FE" w:rsidP="00FD75FE">
      <w:pPr>
        <w:numPr>
          <w:ilvl w:val="0"/>
          <w:numId w:val="37"/>
        </w:numPr>
        <w:suppressAutoHyphens w:val="0"/>
        <w:jc w:val="both"/>
        <w:rPr>
          <w:rFonts w:ascii="Arial" w:hAnsi="Arial" w:cs="Arial"/>
          <w:sz w:val="22"/>
          <w:szCs w:val="22"/>
        </w:rPr>
      </w:pPr>
      <w:r w:rsidRPr="004905A5">
        <w:rPr>
          <w:rFonts w:ascii="Arial" w:hAnsi="Arial" w:cs="Arial"/>
          <w:sz w:val="22"/>
          <w:szCs w:val="22"/>
        </w:rPr>
        <w:lastRenderedPageBreak/>
        <w:t>Návod k obsluze v českém jazyce ve dvojím vyhotovení (jedno vyhotovení v elektronické podobě).</w:t>
      </w:r>
    </w:p>
    <w:p w14:paraId="4801024A" w14:textId="77777777" w:rsidR="00FD75FE" w:rsidRPr="004905A5" w:rsidRDefault="00FD75FE" w:rsidP="00FD75FE">
      <w:pPr>
        <w:numPr>
          <w:ilvl w:val="0"/>
          <w:numId w:val="37"/>
        </w:numPr>
        <w:suppressAutoHyphens w:val="0"/>
        <w:rPr>
          <w:rFonts w:ascii="Arial" w:hAnsi="Arial" w:cs="Arial"/>
          <w:sz w:val="22"/>
          <w:szCs w:val="22"/>
        </w:rPr>
      </w:pPr>
      <w:r w:rsidRPr="004905A5">
        <w:rPr>
          <w:rFonts w:ascii="Arial" w:hAnsi="Arial" w:cs="Arial"/>
          <w:sz w:val="22"/>
          <w:szCs w:val="22"/>
        </w:rPr>
        <w:t>Katalog náhradních dílů.</w:t>
      </w:r>
    </w:p>
    <w:p w14:paraId="69C1A0FB" w14:textId="77777777" w:rsidR="00FD75FE" w:rsidRPr="004905A5" w:rsidRDefault="00FD75FE" w:rsidP="00FD75FE">
      <w:pPr>
        <w:numPr>
          <w:ilvl w:val="0"/>
          <w:numId w:val="37"/>
        </w:numPr>
        <w:suppressAutoHyphens w:val="0"/>
        <w:jc w:val="both"/>
        <w:rPr>
          <w:rFonts w:ascii="Arial" w:hAnsi="Arial" w:cs="Arial"/>
          <w:sz w:val="22"/>
          <w:szCs w:val="22"/>
        </w:rPr>
      </w:pPr>
      <w:bookmarkStart w:id="42" w:name="_Hlk193103210"/>
      <w:r w:rsidRPr="004905A5">
        <w:rPr>
          <w:rFonts w:ascii="Arial" w:hAnsi="Arial" w:cs="Arial"/>
          <w:sz w:val="22"/>
          <w:szCs w:val="22"/>
        </w:rPr>
        <w:t xml:space="preserve">Osvědčení o registraci </w:t>
      </w:r>
      <w:bookmarkEnd w:id="42"/>
      <w:r w:rsidRPr="004905A5">
        <w:rPr>
          <w:rFonts w:ascii="Arial" w:hAnsi="Arial" w:cs="Arial"/>
          <w:sz w:val="22"/>
          <w:szCs w:val="22"/>
        </w:rPr>
        <w:t>stroje pro provoz na pozemních komunikacích.</w:t>
      </w:r>
    </w:p>
    <w:p w14:paraId="44499DB1" w14:textId="77777777" w:rsidR="00FD75FE" w:rsidRPr="004905A5" w:rsidRDefault="00FD75FE" w:rsidP="00FD75FE">
      <w:pPr>
        <w:numPr>
          <w:ilvl w:val="0"/>
          <w:numId w:val="37"/>
        </w:numPr>
        <w:suppressAutoHyphens w:val="0"/>
        <w:jc w:val="both"/>
        <w:rPr>
          <w:rFonts w:ascii="Arial" w:hAnsi="Arial" w:cs="Arial"/>
          <w:sz w:val="22"/>
          <w:szCs w:val="22"/>
        </w:rPr>
      </w:pPr>
      <w:r w:rsidRPr="004905A5">
        <w:rPr>
          <w:rFonts w:ascii="Arial" w:hAnsi="Arial" w:cs="Arial"/>
          <w:sz w:val="22"/>
          <w:szCs w:val="22"/>
        </w:rPr>
        <w:t xml:space="preserve">Prohlášení o shodě. </w:t>
      </w:r>
    </w:p>
    <w:bookmarkEnd w:id="41"/>
    <w:p w14:paraId="7785912A" w14:textId="77777777" w:rsidR="006D21A0" w:rsidRPr="004905A5" w:rsidRDefault="006D21A0" w:rsidP="009C7964">
      <w:pPr>
        <w:ind w:left="360" w:firstLine="348"/>
        <w:jc w:val="both"/>
        <w:rPr>
          <w:rFonts w:ascii="Arial" w:hAnsi="Arial" w:cs="Arial"/>
          <w:sz w:val="22"/>
          <w:szCs w:val="22"/>
        </w:rPr>
      </w:pPr>
    </w:p>
    <w:p w14:paraId="2861F34F" w14:textId="77777777" w:rsidR="00BA70B9" w:rsidRPr="004905A5" w:rsidRDefault="00BA70B9">
      <w:pPr>
        <w:widowControl w:val="0"/>
        <w:suppressAutoHyphens w:val="0"/>
        <w:autoSpaceDE w:val="0"/>
        <w:jc w:val="center"/>
        <w:rPr>
          <w:rFonts w:ascii="Arial" w:hAnsi="Arial" w:cs="Arial"/>
          <w:b/>
          <w:sz w:val="22"/>
          <w:szCs w:val="22"/>
        </w:rPr>
      </w:pPr>
    </w:p>
    <w:p w14:paraId="6EC1FABB" w14:textId="77777777" w:rsidR="00BA70B9" w:rsidRPr="004905A5" w:rsidRDefault="00BA70B9">
      <w:pPr>
        <w:widowControl w:val="0"/>
        <w:suppressAutoHyphens w:val="0"/>
        <w:autoSpaceDE w:val="0"/>
        <w:jc w:val="center"/>
        <w:rPr>
          <w:rFonts w:ascii="Arial" w:hAnsi="Arial" w:cs="Arial"/>
          <w:b/>
          <w:sz w:val="22"/>
          <w:szCs w:val="22"/>
        </w:rPr>
      </w:pPr>
    </w:p>
    <w:p w14:paraId="1B48F99F" w14:textId="77777777" w:rsidR="00550822" w:rsidRPr="004905A5" w:rsidRDefault="00550822" w:rsidP="00550822">
      <w:pPr>
        <w:widowControl w:val="0"/>
        <w:suppressAutoHyphens w:val="0"/>
        <w:autoSpaceDE w:val="0"/>
        <w:rPr>
          <w:rFonts w:ascii="Arial" w:hAnsi="Arial" w:cs="Arial"/>
          <w:sz w:val="22"/>
          <w:szCs w:val="22"/>
        </w:rPr>
      </w:pPr>
      <w:r w:rsidRPr="004905A5">
        <w:rPr>
          <w:rFonts w:ascii="Arial" w:hAnsi="Arial" w:cs="Arial"/>
          <w:sz w:val="22"/>
          <w:szCs w:val="22"/>
        </w:rPr>
        <w:t>V Pardubicích                                                                         V </w:t>
      </w:r>
      <w:r w:rsidRPr="004905A5">
        <w:rPr>
          <w:rFonts w:ascii="Arial" w:hAnsi="Arial" w:cs="Arial"/>
          <w:color w:val="FF0000"/>
          <w:sz w:val="22"/>
          <w:szCs w:val="22"/>
        </w:rPr>
        <w:t>doplní Prodávající</w:t>
      </w:r>
    </w:p>
    <w:p w14:paraId="599D09F3" w14:textId="77777777" w:rsidR="00550822" w:rsidRPr="004905A5" w:rsidRDefault="00550822" w:rsidP="00550822">
      <w:pPr>
        <w:widowControl w:val="0"/>
        <w:suppressAutoHyphens w:val="0"/>
        <w:autoSpaceDE w:val="0"/>
        <w:rPr>
          <w:rFonts w:ascii="Arial" w:hAnsi="Arial" w:cs="Arial"/>
          <w:sz w:val="22"/>
          <w:szCs w:val="22"/>
        </w:rPr>
      </w:pPr>
      <w:r w:rsidRPr="004905A5">
        <w:rPr>
          <w:rFonts w:ascii="Arial" w:hAnsi="Arial" w:cs="Arial"/>
          <w:sz w:val="22"/>
          <w:szCs w:val="22"/>
        </w:rPr>
        <w:t xml:space="preserve">dle elektronického podpisu                                                     dle elektronického podpisu        </w:t>
      </w:r>
    </w:p>
    <w:p w14:paraId="78938A2A" w14:textId="77777777" w:rsidR="00550822" w:rsidRPr="004905A5" w:rsidRDefault="00550822" w:rsidP="00550822">
      <w:pPr>
        <w:widowControl w:val="0"/>
        <w:suppressAutoHyphens w:val="0"/>
        <w:autoSpaceDE w:val="0"/>
        <w:rPr>
          <w:rFonts w:ascii="Arial" w:hAnsi="Arial" w:cs="Arial"/>
          <w:sz w:val="22"/>
          <w:szCs w:val="22"/>
        </w:rPr>
      </w:pPr>
      <w:r w:rsidRPr="004905A5">
        <w:rPr>
          <w:rFonts w:ascii="Arial" w:hAnsi="Arial" w:cs="Arial"/>
          <w:sz w:val="22"/>
          <w:szCs w:val="22"/>
        </w:rPr>
        <w:t xml:space="preserve">        </w:t>
      </w:r>
    </w:p>
    <w:p w14:paraId="4F2853C2" w14:textId="77777777" w:rsidR="00550822" w:rsidRPr="004905A5" w:rsidRDefault="00550822" w:rsidP="00550822">
      <w:pPr>
        <w:ind w:right="-766"/>
        <w:jc w:val="both"/>
        <w:rPr>
          <w:rFonts w:ascii="Arial" w:hAnsi="Arial" w:cs="Arial"/>
          <w:sz w:val="22"/>
          <w:szCs w:val="22"/>
        </w:rPr>
      </w:pPr>
      <w:r w:rsidRPr="004905A5">
        <w:rPr>
          <w:rFonts w:ascii="Arial" w:hAnsi="Arial" w:cs="Arial"/>
          <w:sz w:val="22"/>
          <w:szCs w:val="22"/>
        </w:rPr>
        <w:t>Za Kupujícího:</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t xml:space="preserve">                                                                        Za Prodávajícího:</w:t>
      </w:r>
      <w:r w:rsidRPr="004905A5">
        <w:rPr>
          <w:rFonts w:ascii="Arial" w:hAnsi="Arial" w:cs="Arial"/>
          <w:sz w:val="22"/>
          <w:szCs w:val="22"/>
        </w:rPr>
        <w:tab/>
      </w:r>
      <w:r w:rsidRPr="004905A5">
        <w:rPr>
          <w:rFonts w:ascii="Arial" w:hAnsi="Arial" w:cs="Arial"/>
          <w:sz w:val="22"/>
          <w:szCs w:val="22"/>
        </w:rPr>
        <w:tab/>
      </w:r>
    </w:p>
    <w:p w14:paraId="592225E6" w14:textId="77777777" w:rsidR="00550822" w:rsidRPr="004905A5" w:rsidRDefault="00550822" w:rsidP="00550822">
      <w:pPr>
        <w:ind w:right="-766"/>
        <w:jc w:val="both"/>
        <w:rPr>
          <w:rFonts w:ascii="Arial" w:hAnsi="Arial" w:cs="Arial"/>
          <w:sz w:val="22"/>
          <w:szCs w:val="22"/>
        </w:rPr>
      </w:pPr>
    </w:p>
    <w:p w14:paraId="0E14BC07" w14:textId="77777777" w:rsidR="00550822" w:rsidRPr="004905A5" w:rsidRDefault="00550822" w:rsidP="00550822">
      <w:pPr>
        <w:ind w:right="-766"/>
        <w:jc w:val="both"/>
        <w:rPr>
          <w:rFonts w:ascii="Arial" w:hAnsi="Arial" w:cs="Arial"/>
          <w:sz w:val="22"/>
          <w:szCs w:val="22"/>
        </w:rPr>
      </w:pPr>
    </w:p>
    <w:p w14:paraId="4C7E195B" w14:textId="77777777" w:rsidR="00550822" w:rsidRPr="004905A5" w:rsidRDefault="00550822" w:rsidP="00550822">
      <w:pPr>
        <w:ind w:right="-766"/>
        <w:jc w:val="both"/>
        <w:rPr>
          <w:rFonts w:ascii="Arial" w:hAnsi="Arial" w:cs="Arial"/>
          <w:sz w:val="22"/>
          <w:szCs w:val="22"/>
        </w:rPr>
      </w:pPr>
    </w:p>
    <w:p w14:paraId="1C9F9679" w14:textId="77777777" w:rsidR="00550822" w:rsidRPr="004905A5" w:rsidRDefault="00550822" w:rsidP="00550822">
      <w:pPr>
        <w:ind w:right="-766"/>
        <w:jc w:val="both"/>
        <w:rPr>
          <w:rFonts w:ascii="Arial" w:hAnsi="Arial" w:cs="Arial"/>
          <w:sz w:val="22"/>
          <w:szCs w:val="22"/>
        </w:rPr>
      </w:pPr>
    </w:p>
    <w:p w14:paraId="315C4E57" w14:textId="77777777" w:rsidR="00550822" w:rsidRPr="004905A5" w:rsidRDefault="00550822" w:rsidP="00550822">
      <w:pPr>
        <w:ind w:right="-766"/>
        <w:jc w:val="both"/>
        <w:rPr>
          <w:rFonts w:ascii="Arial" w:hAnsi="Arial" w:cs="Arial"/>
          <w:sz w:val="22"/>
          <w:szCs w:val="22"/>
        </w:rPr>
      </w:pPr>
      <w:r w:rsidRPr="004905A5">
        <w:rPr>
          <w:rFonts w:ascii="Arial" w:hAnsi="Arial" w:cs="Arial"/>
          <w:sz w:val="22"/>
          <w:szCs w:val="22"/>
        </w:rPr>
        <w:t>………………………………………                      ….</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t>………………………………………</w:t>
      </w:r>
    </w:p>
    <w:p w14:paraId="3D3623CA" w14:textId="77777777" w:rsidR="00550822" w:rsidRPr="004905A5" w:rsidRDefault="00550822" w:rsidP="00550822">
      <w:pPr>
        <w:tabs>
          <w:tab w:val="left" w:pos="284"/>
        </w:tabs>
        <w:rPr>
          <w:rFonts w:ascii="Arial" w:hAnsi="Arial" w:cs="Arial"/>
          <w:color w:val="FF0000"/>
          <w:sz w:val="22"/>
          <w:szCs w:val="22"/>
        </w:rPr>
      </w:pPr>
      <w:r w:rsidRPr="004905A5">
        <w:rPr>
          <w:rFonts w:ascii="Arial" w:hAnsi="Arial" w:cs="Arial"/>
          <w:sz w:val="22"/>
          <w:szCs w:val="22"/>
        </w:rPr>
        <w:t xml:space="preserve">              Ing. Zdeněk Vašák</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t xml:space="preserve">                                                    </w:t>
      </w:r>
      <w:r w:rsidRPr="004905A5">
        <w:rPr>
          <w:rFonts w:ascii="Arial" w:hAnsi="Arial" w:cs="Arial"/>
          <w:color w:val="FF0000"/>
          <w:sz w:val="22"/>
          <w:szCs w:val="22"/>
        </w:rPr>
        <w:t>Jméno oprávněné osoby</w:t>
      </w:r>
    </w:p>
    <w:p w14:paraId="6107E176" w14:textId="77777777" w:rsidR="00550822" w:rsidRPr="004905A5" w:rsidRDefault="00550822" w:rsidP="00550822">
      <w:pPr>
        <w:ind w:right="-766"/>
        <w:jc w:val="both"/>
        <w:rPr>
          <w:rFonts w:ascii="Arial" w:hAnsi="Arial" w:cs="Arial"/>
          <w:sz w:val="22"/>
          <w:szCs w:val="22"/>
        </w:rPr>
      </w:pPr>
      <w:r w:rsidRPr="004905A5">
        <w:rPr>
          <w:rFonts w:ascii="Arial" w:hAnsi="Arial" w:cs="Arial"/>
          <w:sz w:val="22"/>
          <w:szCs w:val="22"/>
        </w:rPr>
        <w:t xml:space="preserve">                        ředitel                                                         </w:t>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sz w:val="22"/>
          <w:szCs w:val="22"/>
        </w:rPr>
        <w:tab/>
      </w:r>
      <w:r w:rsidRPr="004905A5">
        <w:rPr>
          <w:rFonts w:ascii="Arial" w:hAnsi="Arial" w:cs="Arial"/>
          <w:color w:val="FF0000"/>
          <w:sz w:val="22"/>
          <w:szCs w:val="22"/>
        </w:rPr>
        <w:t>funkce</w:t>
      </w:r>
      <w:r w:rsidRPr="004905A5">
        <w:rPr>
          <w:rFonts w:ascii="Arial" w:hAnsi="Arial" w:cs="Arial"/>
          <w:sz w:val="22"/>
          <w:szCs w:val="22"/>
        </w:rPr>
        <w:t xml:space="preserve"> firmy </w:t>
      </w:r>
      <w:r w:rsidRPr="004905A5">
        <w:rPr>
          <w:rFonts w:ascii="Arial" w:hAnsi="Arial" w:cs="Arial"/>
          <w:color w:val="FF0000"/>
          <w:sz w:val="22"/>
          <w:szCs w:val="22"/>
        </w:rPr>
        <w:t>doplní dodavatel</w:t>
      </w:r>
    </w:p>
    <w:p w14:paraId="066146FC" w14:textId="77777777" w:rsidR="00550822" w:rsidRPr="004905A5" w:rsidRDefault="00550822" w:rsidP="00550822">
      <w:pPr>
        <w:widowControl w:val="0"/>
        <w:suppressAutoHyphens w:val="0"/>
        <w:autoSpaceDE w:val="0"/>
        <w:rPr>
          <w:rFonts w:ascii="Arial" w:hAnsi="Arial" w:cs="Arial"/>
          <w:sz w:val="22"/>
          <w:szCs w:val="22"/>
        </w:rPr>
      </w:pPr>
      <w:r w:rsidRPr="004905A5">
        <w:rPr>
          <w:rFonts w:ascii="Arial" w:hAnsi="Arial" w:cs="Arial"/>
          <w:sz w:val="22"/>
          <w:szCs w:val="22"/>
        </w:rPr>
        <w:t>Správa a údržba silnic Pardubického kraje</w:t>
      </w:r>
    </w:p>
    <w:p w14:paraId="3CEE3FD0" w14:textId="77777777" w:rsidR="00BA70B9" w:rsidRPr="004905A5" w:rsidRDefault="00BA70B9">
      <w:pPr>
        <w:widowControl w:val="0"/>
        <w:suppressAutoHyphens w:val="0"/>
        <w:autoSpaceDE w:val="0"/>
        <w:jc w:val="center"/>
        <w:rPr>
          <w:rFonts w:ascii="Arial" w:hAnsi="Arial" w:cs="Arial"/>
          <w:b/>
          <w:sz w:val="22"/>
          <w:szCs w:val="22"/>
        </w:rPr>
      </w:pPr>
    </w:p>
    <w:p w14:paraId="045E936A" w14:textId="77777777" w:rsidR="00A46E6A" w:rsidRPr="004905A5" w:rsidRDefault="00A46E6A" w:rsidP="00E869B6">
      <w:pPr>
        <w:spacing w:before="60"/>
        <w:ind w:left="357"/>
        <w:jc w:val="both"/>
        <w:rPr>
          <w:rFonts w:ascii="Arial" w:hAnsi="Arial" w:cs="Arial"/>
          <w:sz w:val="22"/>
          <w:szCs w:val="22"/>
          <w:highlight w:val="yellow"/>
          <w:u w:val="single"/>
        </w:rPr>
      </w:pPr>
    </w:p>
    <w:p w14:paraId="17686DC7" w14:textId="77777777" w:rsidR="00776153" w:rsidRPr="004905A5" w:rsidRDefault="00776153" w:rsidP="00314FE2">
      <w:pPr>
        <w:ind w:left="709" w:hanging="1"/>
        <w:jc w:val="both"/>
        <w:rPr>
          <w:rFonts w:ascii="Arial" w:hAnsi="Arial" w:cs="Arial"/>
          <w:sz w:val="22"/>
          <w:szCs w:val="22"/>
        </w:rPr>
      </w:pPr>
    </w:p>
    <w:p w14:paraId="53BD644D" w14:textId="77777777" w:rsidR="00563471" w:rsidRPr="004905A5" w:rsidRDefault="00563471" w:rsidP="004C7FB6">
      <w:pPr>
        <w:jc w:val="both"/>
        <w:rPr>
          <w:rFonts w:ascii="Arial" w:hAnsi="Arial" w:cs="Arial"/>
          <w:sz w:val="22"/>
          <w:szCs w:val="22"/>
        </w:rPr>
      </w:pPr>
    </w:p>
    <w:p w14:paraId="1A3FAC43" w14:textId="77777777" w:rsidR="009D5915" w:rsidRPr="004905A5" w:rsidRDefault="009D5915" w:rsidP="004C7FB6">
      <w:pPr>
        <w:jc w:val="both"/>
        <w:rPr>
          <w:rFonts w:ascii="Arial" w:hAnsi="Arial" w:cs="Arial"/>
          <w:sz w:val="22"/>
          <w:szCs w:val="22"/>
        </w:rPr>
      </w:pPr>
    </w:p>
    <w:p w14:paraId="2BBD94B2" w14:textId="77777777" w:rsidR="00563471" w:rsidRPr="004905A5" w:rsidRDefault="00563471">
      <w:pPr>
        <w:ind w:right="-766"/>
        <w:jc w:val="both"/>
        <w:rPr>
          <w:rFonts w:ascii="Arial" w:hAnsi="Arial" w:cs="Arial"/>
          <w:sz w:val="22"/>
          <w:szCs w:val="22"/>
        </w:rPr>
      </w:pPr>
    </w:p>
    <w:sectPr w:rsidR="00563471" w:rsidRPr="004905A5" w:rsidSect="004B6BE0">
      <w:headerReference w:type="default" r:id="rId15"/>
      <w:footerReference w:type="default" r:id="rId16"/>
      <w:headerReference w:type="first" r:id="rId17"/>
      <w:pgSz w:w="11906" w:h="16838"/>
      <w:pgMar w:top="1560" w:right="1418" w:bottom="1418" w:left="1418" w:header="567" w:footer="567" w:gutter="0"/>
      <w:cols w:space="708"/>
      <w:titlePg/>
      <w:docGrid w:linePitch="600" w:charSpace="3276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0" w:author="Ovesná Romana" w:date="2025-08-19T22:51:00Z" w:initials="RO">
    <w:p w14:paraId="1F8B8E35" w14:textId="77777777" w:rsidR="00F26E05" w:rsidRDefault="00F26E05" w:rsidP="00F26E05">
      <w:pPr>
        <w:pStyle w:val="Textkomente"/>
      </w:pPr>
      <w:r>
        <w:rPr>
          <w:rStyle w:val="Odkaznakoment"/>
        </w:rPr>
        <w:annotationRef/>
      </w:r>
      <w:r>
        <w:rPr>
          <w:b/>
          <w:bCs/>
        </w:rPr>
        <w:t>Pozor!  JEN zda dojde k přečíslování</w:t>
      </w:r>
    </w:p>
  </w:comment>
  <w:comment w:id="31" w:author="Ovesná Romana" w:date="2025-08-15T12:26:00Z" w:initials="RO">
    <w:p w14:paraId="0375DC4B" w14:textId="7E90D3D0" w:rsidR="00282D80" w:rsidRDefault="00282D80" w:rsidP="00282D80">
      <w:pPr>
        <w:pStyle w:val="Textkomente"/>
      </w:pPr>
      <w:r>
        <w:rPr>
          <w:rStyle w:val="Odkaznakoment"/>
        </w:rPr>
        <w:annotationRef/>
      </w:r>
      <w:r>
        <w:t xml:space="preserve">Až vypnu revize  - z logiky věci proházím jednotlivé odst. jak půjdou za sebou. </w:t>
      </w:r>
    </w:p>
  </w:comment>
  <w:comment w:id="32" w:author="Ovesná Romana" w:date="2025-08-15T12:26:00Z" w:initials="RO">
    <w:p w14:paraId="36C97FC6" w14:textId="77777777" w:rsidR="00282D80" w:rsidRDefault="00282D80" w:rsidP="00282D80">
      <w:pPr>
        <w:pStyle w:val="Textkomente"/>
      </w:pPr>
      <w:r>
        <w:rPr>
          <w:rStyle w:val="Odkaznakoment"/>
        </w:rPr>
        <w:annotationRef/>
      </w:r>
      <w:r>
        <w:t>NOVÝ ODST.</w:t>
      </w:r>
    </w:p>
    <w:p w14:paraId="6B37B13C" w14:textId="77777777" w:rsidR="00282D80" w:rsidRDefault="00282D80" w:rsidP="00282D80">
      <w:pPr>
        <w:pStyle w:val="Textkomente"/>
      </w:pPr>
    </w:p>
    <w:p w14:paraId="07B1F1FC" w14:textId="77777777" w:rsidR="00282D80" w:rsidRDefault="00282D80" w:rsidP="00282D80">
      <w:pPr>
        <w:pStyle w:val="Textkomente"/>
      </w:pPr>
      <w: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comment>
  <w:comment w:id="33" w:author="Neumann Josef" w:date="2025-08-20T13:17:00Z" w:initials="JN">
    <w:p w14:paraId="7D11A943" w14:textId="77777777" w:rsidR="00115930" w:rsidRDefault="00115930" w:rsidP="00115930">
      <w:pPr>
        <w:pStyle w:val="Textkomente"/>
      </w:pPr>
      <w:r>
        <w:rPr>
          <w:rStyle w:val="Odkaznakoment"/>
        </w:rPr>
        <w:annotationRef/>
      </w:r>
      <w:r>
        <w:t>Je 12.5</w:t>
      </w:r>
    </w:p>
  </w:comment>
  <w:comment w:id="35" w:author="Ovesná Romana" w:date="2025-08-19T22:56:00Z" w:initials="RO">
    <w:p w14:paraId="30C5F12E" w14:textId="77777777" w:rsidR="007E5318" w:rsidRDefault="007E5318" w:rsidP="007E5318">
      <w:pPr>
        <w:pStyle w:val="Textkomente"/>
      </w:pPr>
      <w:r>
        <w:rPr>
          <w:rStyle w:val="Odkaznakoment"/>
        </w:rPr>
        <w:annotationRef/>
      </w:r>
      <w:r>
        <w:t>Sjednotit: zda smluvní strany nebo jen strany (jak je  uvedeno v úvodu - dále jen.</w:t>
      </w:r>
    </w:p>
  </w:comment>
  <w:comment w:id="36" w:author="Ovesná Romana" w:date="2025-08-19T22:55:00Z" w:initials="RO">
    <w:p w14:paraId="0AB54688" w14:textId="443B0FF8" w:rsidR="007E5318" w:rsidRDefault="007E5318" w:rsidP="007E5318">
      <w:pPr>
        <w:pStyle w:val="Textkomente"/>
      </w:pPr>
      <w:r>
        <w:rPr>
          <w:rStyle w:val="Odkaznakoment"/>
        </w:rPr>
        <w:annotationRef/>
      </w:r>
      <w:r>
        <w:t>S</w:t>
      </w:r>
    </w:p>
  </w:comment>
  <w:comment w:id="37" w:author="Ovesná Romana" w:date="2025-08-19T22:55:00Z" w:initials="RO">
    <w:p w14:paraId="4AC39043" w14:textId="77777777" w:rsidR="007E5318" w:rsidRDefault="007E5318" w:rsidP="007E5318">
      <w:pPr>
        <w:pStyle w:val="Textkomente"/>
      </w:pPr>
      <w:r>
        <w:rPr>
          <w:rStyle w:val="Odkaznakoment"/>
        </w:rPr>
        <w:annotationRef/>
      </w:r>
      <w:r>
        <w:t>S</w:t>
      </w:r>
    </w:p>
  </w:comment>
  <w:comment w:id="38" w:author="Ovesná Romana" w:date="2025-08-19T22:58:00Z" w:initials="RO">
    <w:p w14:paraId="6AC24AF4" w14:textId="77777777" w:rsidR="007E5318" w:rsidRDefault="007E5318" w:rsidP="007E5318">
      <w:pPr>
        <w:pStyle w:val="Textkomente"/>
      </w:pPr>
      <w:r>
        <w:rPr>
          <w:rStyle w:val="Odkaznakoment"/>
        </w:rPr>
        <w:annotationRef/>
      </w:r>
      <w:r>
        <w:t>Ohlídat dále v textech v čl. 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8B8E35" w15:done="1"/>
  <w15:commentEx w15:paraId="0375DC4B" w15:done="1"/>
  <w15:commentEx w15:paraId="07B1F1FC" w15:paraIdParent="0375DC4B" w15:done="1"/>
  <w15:commentEx w15:paraId="7D11A943" w15:paraIdParent="0375DC4B" w15:done="1"/>
  <w15:commentEx w15:paraId="30C5F12E" w15:done="1"/>
  <w15:commentEx w15:paraId="0AB54688" w15:done="1"/>
  <w15:commentEx w15:paraId="4AC39043" w15:done="1"/>
  <w15:commentEx w15:paraId="6AC24AF4" w15:paraIdParent="4AC3904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8B608B" w16cex:dateUtc="2025-08-19T20:51:00Z"/>
  <w16cex:commentExtensible w16cex:durableId="1BBFB629" w16cex:dateUtc="2025-08-15T10:26:00Z">
    <w16cex:extLst>
      <w16:ext w16:uri="{CE6994B0-6A32-4C9F-8C6B-6E91EDA988CE}">
        <cr:reactions xmlns:cr="http://schemas.microsoft.com/office/comments/2020/reactions">
          <cr:reaction reactionType="1">
            <cr:reactionInfo dateUtc="2025-08-19T11:10:50Z">
              <cr:user userId="S::josef.neumann@suspk.cz::14988065-c489-473b-ae08-a3963b0a0f35" userProvider="AD" userName="Neumann Josef"/>
            </cr:reactionInfo>
          </cr:reaction>
        </cr:reactions>
      </w16:ext>
    </w16cex:extLst>
  </w16cex:commentExtensible>
  <w16cex:commentExtensible w16cex:durableId="08F3AD80" w16cex:dateUtc="2025-08-15T10:26:00Z"/>
  <w16cex:commentExtensible w16cex:durableId="31FB2077" w16cex:dateUtc="2025-08-20T11:17:00Z"/>
  <w16cex:commentExtensible w16cex:durableId="20B97C3B" w16cex:dateUtc="2025-08-19T20:56:00Z"/>
  <w16cex:commentExtensible w16cex:durableId="40AF2612" w16cex:dateUtc="2025-08-19T20:55:00Z"/>
  <w16cex:commentExtensible w16cex:durableId="73FBC105" w16cex:dateUtc="2025-08-19T20:55:00Z"/>
  <w16cex:commentExtensible w16cex:durableId="19CF46B8" w16cex:dateUtc="2025-08-19T2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8B8E35" w16cid:durableId="7F8B608B"/>
  <w16cid:commentId w16cid:paraId="0375DC4B" w16cid:durableId="1BBFB629"/>
  <w16cid:commentId w16cid:paraId="07B1F1FC" w16cid:durableId="08F3AD80"/>
  <w16cid:commentId w16cid:paraId="7D11A943" w16cid:durableId="31FB2077"/>
  <w16cid:commentId w16cid:paraId="30C5F12E" w16cid:durableId="20B97C3B"/>
  <w16cid:commentId w16cid:paraId="0AB54688" w16cid:durableId="40AF2612"/>
  <w16cid:commentId w16cid:paraId="4AC39043" w16cid:durableId="73FBC105"/>
  <w16cid:commentId w16cid:paraId="6AC24AF4" w16cid:durableId="19CF46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790A5" w14:textId="77777777" w:rsidR="00636D87" w:rsidRDefault="00636D87">
      <w:r>
        <w:separator/>
      </w:r>
    </w:p>
  </w:endnote>
  <w:endnote w:type="continuationSeparator" w:id="0">
    <w:p w14:paraId="5B5D5C3A" w14:textId="77777777" w:rsidR="00636D87" w:rsidRDefault="0063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ton EE">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E089C" w14:textId="77777777" w:rsidR="00563471" w:rsidRDefault="00293CDD">
    <w:pPr>
      <w:pStyle w:val="Zpat"/>
      <w:pBdr>
        <w:top w:val="single" w:sz="4" w:space="1" w:color="000000"/>
      </w:pBdr>
      <w:jc w:val="right"/>
    </w:pPr>
    <w:r>
      <w:rPr>
        <w:noProof/>
      </w:rPr>
      <mc:AlternateContent>
        <mc:Choice Requires="wps">
          <w:drawing>
            <wp:anchor distT="0" distB="0" distL="114300" distR="114300" simplePos="0" relativeHeight="251657728" behindDoc="1" locked="0" layoutInCell="1" allowOverlap="1" wp14:anchorId="3B36B7E5" wp14:editId="07777777">
              <wp:simplePos x="0" y="0"/>
              <wp:positionH relativeFrom="page">
                <wp:posOffset>6853555</wp:posOffset>
              </wp:positionH>
              <wp:positionV relativeFrom="page">
                <wp:posOffset>10020935</wp:posOffset>
              </wp:positionV>
              <wp:extent cx="718820" cy="441325"/>
              <wp:effectExtent l="0" t="0" r="0" b="0"/>
              <wp:wrapNone/>
              <wp:docPr id="866634113"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441325"/>
                      </a:xfrm>
                      <a:prstGeom prst="flowChartAlternateProcess">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txbx>
                      <w:txbxContent>
                        <w:p w14:paraId="5938EFEF"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A02306">
                            <w:rPr>
                              <w:noProof/>
                            </w:rPr>
                            <w:t>2</w:t>
                          </w:r>
                          <w:r w:rsidRPr="000017A0">
                            <w:fldChar w:fldCharType="end"/>
                          </w:r>
                          <w:r w:rsidRPr="000017A0">
                            <w:t xml:space="preserve"> ze </w:t>
                          </w:r>
                          <w:fldSimple w:instr="NUMPAGES  \* Arabic  \* MERGEFORMAT">
                            <w:r w:rsidR="00A02306">
                              <w:rPr>
                                <w:noProof/>
                              </w:rPr>
                              <w:t>9</w:t>
                            </w:r>
                          </w:fldSimple>
                        </w:p>
                        <w:p w14:paraId="5E7E3C41"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B36B7E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539.65pt;margin-top:789.05pt;width:56.6pt;height:34.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" filled="f" stroked="f" strokecolor="gray">
              <v:stroke joinstyle="round"/>
              <v:textbox>
                <w:txbxContent>
                  <w:p w14:paraId="5938EFEF"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A02306">
                      <w:rPr>
                        <w:noProof/>
                      </w:rPr>
                      <w:t>2</w:t>
                    </w:r>
                    <w:r w:rsidRPr="000017A0">
                      <w:fldChar w:fldCharType="end"/>
                    </w:r>
                    <w:r w:rsidRPr="000017A0">
                      <w:t xml:space="preserve"> ze </w:t>
                    </w:r>
                    <w:fldSimple w:instr="NUMPAGES  \* Arabic  \* MERGEFORMAT">
                      <w:r w:rsidR="00A02306">
                        <w:rPr>
                          <w:noProof/>
                        </w:rPr>
                        <w:t>9</w:t>
                      </w:r>
                    </w:fldSimple>
                  </w:p>
                  <w:p w14:paraId="5E7E3C41"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78B2D" w14:textId="77777777" w:rsidR="00636D87" w:rsidRDefault="00636D87">
      <w:r>
        <w:separator/>
      </w:r>
    </w:p>
  </w:footnote>
  <w:footnote w:type="continuationSeparator" w:id="0">
    <w:p w14:paraId="4FCC1AA2" w14:textId="77777777" w:rsidR="00636D87" w:rsidRDefault="00636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4DE7F" w14:textId="77777777" w:rsidR="000952E4" w:rsidRPr="004B6BE0" w:rsidRDefault="00293CDD" w:rsidP="004B6BE0">
    <w:pPr>
      <w:pStyle w:val="Zhlav"/>
      <w:tabs>
        <w:tab w:val="clear" w:pos="4536"/>
      </w:tabs>
      <w:jc w:val="right"/>
      <w:rPr>
        <w:rFonts w:ascii="Arial" w:hAnsi="Arial" w:cs="Arial"/>
        <w:lang w:val="cs-CZ"/>
      </w:rPr>
    </w:pPr>
    <w:r>
      <w:rPr>
        <w:rFonts w:ascii="Arial" w:hAnsi="Arial" w:cs="Arial"/>
        <w:noProof/>
        <w:lang w:val="cs-CZ"/>
      </w:rPr>
      <w:drawing>
        <wp:inline distT="0" distB="0" distL="0" distR="0" wp14:anchorId="228E4C0B" wp14:editId="07777777">
          <wp:extent cx="981075" cy="390525"/>
          <wp:effectExtent l="0" t="0" r="0" b="0"/>
          <wp:docPr id="5705015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B615A" w14:textId="77777777" w:rsidR="000952E4" w:rsidRDefault="000952E4" w:rsidP="000952E4">
    <w:pPr>
      <w:widowControl w:val="0"/>
      <w:autoSpaceDE w:val="0"/>
      <w:rPr>
        <w:sz w:val="20"/>
        <w:szCs w:val="20"/>
      </w:rPr>
    </w:pPr>
  </w:p>
  <w:p w14:paraId="792F1AA2" w14:textId="77777777" w:rsidR="000952E4" w:rsidRDefault="00293CDD" w:rsidP="004B6BE0">
    <w:pPr>
      <w:widowControl w:val="0"/>
      <w:autoSpaceDE w:val="0"/>
      <w:jc w:val="right"/>
      <w:rPr>
        <w:sz w:val="20"/>
        <w:szCs w:val="20"/>
      </w:rPr>
    </w:pPr>
    <w:r>
      <w:rPr>
        <w:rFonts w:ascii="Arial" w:hAnsi="Arial" w:cs="Arial"/>
        <w:noProof/>
      </w:rPr>
      <w:drawing>
        <wp:inline distT="0" distB="0" distL="0" distR="0" wp14:anchorId="0DC8E40F" wp14:editId="07777777">
          <wp:extent cx="981075" cy="390525"/>
          <wp:effectExtent l="0" t="0" r="0" b="0"/>
          <wp:docPr id="109999335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p w14:paraId="5C86289D" w14:textId="28CD9F70" w:rsidR="000952E4" w:rsidRPr="00211B58" w:rsidRDefault="000952E4" w:rsidP="000952E4">
    <w:pPr>
      <w:widowControl w:val="0"/>
      <w:autoSpaceDE w:val="0"/>
      <w:rPr>
        <w:rFonts w:ascii="Arial" w:hAnsi="Arial" w:cs="Arial"/>
        <w:sz w:val="20"/>
        <w:szCs w:val="20"/>
      </w:rPr>
    </w:pPr>
    <w:r w:rsidRPr="00211B58">
      <w:rPr>
        <w:rFonts w:ascii="Arial" w:hAnsi="Arial" w:cs="Arial"/>
        <w:sz w:val="20"/>
        <w:szCs w:val="20"/>
      </w:rPr>
      <w:t xml:space="preserve">číslo smlouvy </w:t>
    </w:r>
    <w:r w:rsidR="008A2E83" w:rsidRPr="00211B58">
      <w:rPr>
        <w:rFonts w:ascii="Arial" w:hAnsi="Arial" w:cs="Arial"/>
        <w:sz w:val="20"/>
        <w:szCs w:val="20"/>
      </w:rPr>
      <w:t>k</w:t>
    </w:r>
    <w:r w:rsidRPr="00211B58">
      <w:rPr>
        <w:rFonts w:ascii="Arial" w:hAnsi="Arial" w:cs="Arial"/>
        <w:sz w:val="20"/>
        <w:szCs w:val="20"/>
      </w:rPr>
      <w:t xml:space="preserve">upujícího: </w:t>
    </w:r>
    <w:r w:rsidR="00EA565C" w:rsidRPr="007B11DF">
      <w:rPr>
        <w:rFonts w:ascii="Arial" w:hAnsi="Arial" w:cs="Arial"/>
        <w:sz w:val="20"/>
        <w:szCs w:val="20"/>
      </w:rPr>
      <w:t>SML-68/1070/INV/42/202</w:t>
    </w:r>
    <w:r w:rsidR="00EA565C" w:rsidRPr="007B11DF">
      <w:rPr>
        <w:rFonts w:ascii="Arial" w:hAnsi="Arial" w:cs="Arial"/>
        <w:sz w:val="20"/>
        <w:szCs w:val="20"/>
      </w:rPr>
      <w:tab/>
    </w:r>
    <w:r w:rsidR="00EA565C" w:rsidRPr="007B11DF">
      <w:rPr>
        <w:rFonts w:ascii="Arial" w:hAnsi="Arial" w:cs="Arial"/>
        <w:sz w:val="20"/>
        <w:szCs w:val="20"/>
      </w:rPr>
      <w:tab/>
      <w:t>5</w:t>
    </w:r>
  </w:p>
  <w:p w14:paraId="348DF1A8" w14:textId="5FC2F95C" w:rsidR="00211B58" w:rsidRPr="00211B58" w:rsidRDefault="00211B58" w:rsidP="000952E4">
    <w:pPr>
      <w:widowControl w:val="0"/>
      <w:autoSpaceDE w:val="0"/>
      <w:rPr>
        <w:rFonts w:ascii="Arial" w:hAnsi="Arial" w:cs="Arial"/>
        <w:sz w:val="20"/>
        <w:szCs w:val="20"/>
      </w:rPr>
    </w:pPr>
    <w:r>
      <w:rPr>
        <w:rFonts w:ascii="Arial" w:hAnsi="Arial" w:cs="Arial"/>
        <w:sz w:val="20"/>
        <w:szCs w:val="20"/>
      </w:rPr>
      <w:t>Č</w:t>
    </w:r>
    <w:r w:rsidRPr="00211B58">
      <w:rPr>
        <w:rFonts w:ascii="Arial" w:hAnsi="Arial" w:cs="Arial"/>
        <w:sz w:val="20"/>
        <w:szCs w:val="20"/>
      </w:rPr>
      <w:t xml:space="preserve">j. </w:t>
    </w:r>
    <w:proofErr w:type="gramStart"/>
    <w:r w:rsidRPr="00211B58">
      <w:rPr>
        <w:rFonts w:ascii="Arial" w:hAnsi="Arial" w:cs="Arial"/>
        <w:sz w:val="20"/>
        <w:szCs w:val="20"/>
      </w:rPr>
      <w:t>Kupujícího:</w:t>
    </w:r>
    <w:r>
      <w:rPr>
        <w:rFonts w:ascii="Arial" w:hAnsi="Arial" w:cs="Arial"/>
        <w:sz w:val="20"/>
        <w:szCs w:val="20"/>
      </w:rPr>
      <w:t>…</w:t>
    </w:r>
    <w:proofErr w:type="gramEnd"/>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5742E9E2" w14:textId="5928633B" w:rsidR="000952E4" w:rsidRPr="00211B58" w:rsidRDefault="000952E4" w:rsidP="000952E4">
    <w:pPr>
      <w:widowControl w:val="0"/>
      <w:autoSpaceDE w:val="0"/>
      <w:rPr>
        <w:rFonts w:ascii="Arial" w:hAnsi="Arial" w:cs="Arial"/>
        <w:sz w:val="20"/>
        <w:szCs w:val="20"/>
      </w:rPr>
    </w:pPr>
    <w:r w:rsidRPr="00211B58">
      <w:rPr>
        <w:rFonts w:ascii="Arial" w:hAnsi="Arial" w:cs="Arial"/>
        <w:sz w:val="20"/>
        <w:szCs w:val="20"/>
      </w:rPr>
      <w:tab/>
    </w:r>
    <w:r w:rsidRPr="00211B58">
      <w:rPr>
        <w:rFonts w:ascii="Arial" w:hAnsi="Arial" w:cs="Arial"/>
        <w:sz w:val="20"/>
        <w:szCs w:val="20"/>
      </w:rPr>
      <w:tab/>
    </w:r>
    <w:r w:rsidRPr="00211B58">
      <w:rPr>
        <w:rFonts w:ascii="Arial" w:hAnsi="Arial" w:cs="Arial"/>
        <w:sz w:val="20"/>
        <w:szCs w:val="20"/>
      </w:rPr>
      <w:tab/>
    </w:r>
    <w:r w:rsidRPr="00211B58">
      <w:rPr>
        <w:rFonts w:ascii="Arial" w:hAnsi="Arial" w:cs="Arial"/>
        <w:sz w:val="20"/>
        <w:szCs w:val="20"/>
      </w:rPr>
      <w:tab/>
    </w:r>
    <w:r w:rsidRPr="00211B58">
      <w:rPr>
        <w:rFonts w:ascii="Arial" w:hAnsi="Arial" w:cs="Arial"/>
        <w:sz w:val="20"/>
        <w:szCs w:val="20"/>
      </w:rPr>
      <w:tab/>
    </w:r>
    <w:r w:rsidRPr="00211B58">
      <w:rPr>
        <w:rFonts w:ascii="Arial" w:hAnsi="Arial" w:cs="Arial"/>
        <w:sz w:val="20"/>
        <w:szCs w:val="20"/>
      </w:rPr>
      <w:tab/>
    </w:r>
    <w:r w:rsidRPr="00211B58">
      <w:rPr>
        <w:rFonts w:ascii="Arial" w:hAnsi="Arial" w:cs="Arial"/>
        <w:sz w:val="20"/>
        <w:szCs w:val="20"/>
      </w:rPr>
      <w:tab/>
    </w:r>
    <w:r w:rsidRPr="00211B58">
      <w:rPr>
        <w:rFonts w:ascii="Arial" w:hAnsi="Arial" w:cs="Arial"/>
        <w:sz w:val="20"/>
        <w:szCs w:val="20"/>
      </w:rPr>
      <w:tab/>
      <w:t xml:space="preserve">číslo smlouvy </w:t>
    </w:r>
    <w:proofErr w:type="gramStart"/>
    <w:r w:rsidR="00D72713" w:rsidRPr="00211B58">
      <w:rPr>
        <w:rFonts w:ascii="Arial" w:hAnsi="Arial" w:cs="Arial"/>
        <w:sz w:val="20"/>
        <w:szCs w:val="20"/>
      </w:rPr>
      <w:t>Prodávající</w:t>
    </w:r>
    <w:r w:rsidRPr="00211B58">
      <w:rPr>
        <w:rFonts w:ascii="Arial" w:hAnsi="Arial" w:cs="Arial"/>
        <w:sz w:val="20"/>
        <w:szCs w:val="20"/>
      </w:rPr>
      <w:t>ho:…</w:t>
    </w:r>
    <w:proofErr w:type="gramEnd"/>
    <w:r w:rsidRPr="00211B58">
      <w:rPr>
        <w:rFonts w:ascii="Arial" w:hAnsi="Arial" w:cs="Arial"/>
        <w:sz w:val="20"/>
        <w:szCs w:val="20"/>
      </w:rPr>
      <w:t>…………………</w:t>
    </w:r>
    <w:proofErr w:type="gramStart"/>
    <w:r w:rsidRPr="00211B58">
      <w:rPr>
        <w:rFonts w:ascii="Arial" w:hAnsi="Arial" w:cs="Arial"/>
        <w:sz w:val="20"/>
        <w:szCs w:val="20"/>
      </w:rPr>
      <w:t>…….</w:t>
    </w:r>
    <w:proofErr w:type="gramEnd"/>
    <w:r w:rsidRPr="00211B58">
      <w:rPr>
        <w:rFonts w:ascii="Arial" w:hAnsi="Arial" w:cs="Arial"/>
        <w:sz w:val="20"/>
        <w:szCs w:val="20"/>
      </w:rPr>
      <w:t xml:space="preserve">.                        </w:t>
    </w:r>
  </w:p>
  <w:p w14:paraId="1A499DFC" w14:textId="77777777" w:rsidR="000952E4" w:rsidRPr="00211B58" w:rsidRDefault="000952E4">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Arial" w:hint="default"/>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30348A3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52D3AB1"/>
    <w:multiLevelType w:val="hybridMultilevel"/>
    <w:tmpl w:val="D92C1F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3E3B72"/>
    <w:multiLevelType w:val="hybridMultilevel"/>
    <w:tmpl w:val="3F6EC1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E02353"/>
    <w:multiLevelType w:val="hybridMultilevel"/>
    <w:tmpl w:val="C442A248"/>
    <w:lvl w:ilvl="0" w:tplc="4658E976">
      <w:start w:val="1"/>
      <w:numFmt w:val="low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A26502">
      <w:start w:val="1"/>
      <w:numFmt w:val="lowerLetter"/>
      <w:lvlText w:val="%2"/>
      <w:lvlJc w:val="left"/>
      <w:pPr>
        <w:ind w:left="1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2C58CA">
      <w:start w:val="1"/>
      <w:numFmt w:val="lowerRoman"/>
      <w:lvlText w:val="%3"/>
      <w:lvlJc w:val="left"/>
      <w:pPr>
        <w:ind w:left="2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504456">
      <w:start w:val="1"/>
      <w:numFmt w:val="decimal"/>
      <w:lvlText w:val="%4"/>
      <w:lvlJc w:val="left"/>
      <w:pPr>
        <w:ind w:left="3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78559E">
      <w:start w:val="1"/>
      <w:numFmt w:val="lowerLetter"/>
      <w:lvlText w:val="%5"/>
      <w:lvlJc w:val="left"/>
      <w:pPr>
        <w:ind w:left="3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0A610">
      <w:start w:val="1"/>
      <w:numFmt w:val="lowerRoman"/>
      <w:lvlText w:val="%6"/>
      <w:lvlJc w:val="left"/>
      <w:pPr>
        <w:ind w:left="4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A6034">
      <w:start w:val="1"/>
      <w:numFmt w:val="decimal"/>
      <w:lvlText w:val="%7"/>
      <w:lvlJc w:val="left"/>
      <w:pPr>
        <w:ind w:left="5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949F1A">
      <w:start w:val="1"/>
      <w:numFmt w:val="lowerLetter"/>
      <w:lvlText w:val="%8"/>
      <w:lvlJc w:val="left"/>
      <w:pPr>
        <w:ind w:left="6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E2302">
      <w:start w:val="1"/>
      <w:numFmt w:val="lowerRoman"/>
      <w:lvlText w:val="%9"/>
      <w:lvlJc w:val="left"/>
      <w:pPr>
        <w:ind w:left="6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F35FFC"/>
    <w:multiLevelType w:val="multilevel"/>
    <w:tmpl w:val="1130B3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CB717C"/>
    <w:multiLevelType w:val="hybridMultilevel"/>
    <w:tmpl w:val="BC9AE9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BF714F"/>
    <w:multiLevelType w:val="hybridMultilevel"/>
    <w:tmpl w:val="47CE21C2"/>
    <w:lvl w:ilvl="0" w:tplc="C3620FE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95E31"/>
    <w:multiLevelType w:val="hybridMultilevel"/>
    <w:tmpl w:val="3F561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8926A6"/>
    <w:multiLevelType w:val="hybridMultilevel"/>
    <w:tmpl w:val="2BE4471E"/>
    <w:lvl w:ilvl="0" w:tplc="DEB8DF28">
      <w:start w:val="1"/>
      <w:numFmt w:val="decimal"/>
      <w:lvlText w:val="%1."/>
      <w:lvlJc w:val="left"/>
      <w:pPr>
        <w:ind w:left="720" w:hanging="360"/>
      </w:pPr>
      <w:rPr>
        <w:rFonts w:ascii="Times New Roman"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902D92"/>
    <w:multiLevelType w:val="hybridMultilevel"/>
    <w:tmpl w:val="4B36EE82"/>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EB1D31"/>
    <w:multiLevelType w:val="multilevel"/>
    <w:tmpl w:val="252EC1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5503E1"/>
    <w:multiLevelType w:val="multilevel"/>
    <w:tmpl w:val="78DC3208"/>
    <w:lvl w:ilvl="0">
      <w:start w:val="5"/>
      <w:numFmt w:val="decimal"/>
      <w:lvlText w:val="%1."/>
      <w:lvlJc w:val="left"/>
      <w:pPr>
        <w:ind w:left="720" w:hanging="360"/>
      </w:pPr>
      <w:rPr>
        <w:rFonts w:hint="default"/>
      </w:rPr>
    </w:lvl>
    <w:lvl w:ilvl="1">
      <w:start w:val="1"/>
      <w:numFmt w:val="decimal"/>
      <w:isLgl/>
      <w:lvlText w:val="%1.%2"/>
      <w:lvlJc w:val="left"/>
      <w:pPr>
        <w:ind w:left="2134" w:hanging="1425"/>
      </w:pPr>
      <w:rPr>
        <w:rFonts w:hint="default"/>
        <w:b/>
        <w:bCs/>
        <w:color w:val="auto"/>
      </w:rPr>
    </w:lvl>
    <w:lvl w:ilvl="2">
      <w:start w:val="1"/>
      <w:numFmt w:val="decimal"/>
      <w:isLgl/>
      <w:lvlText w:val="%1.%2.%3"/>
      <w:lvlJc w:val="left"/>
      <w:pPr>
        <w:ind w:left="2483" w:hanging="1425"/>
      </w:pPr>
      <w:rPr>
        <w:rFonts w:hint="default"/>
        <w:color w:val="auto"/>
      </w:rPr>
    </w:lvl>
    <w:lvl w:ilvl="3">
      <w:start w:val="1"/>
      <w:numFmt w:val="decimal"/>
      <w:isLgl/>
      <w:lvlText w:val="%1.%2.%3.%4"/>
      <w:lvlJc w:val="left"/>
      <w:pPr>
        <w:ind w:left="2832" w:hanging="1425"/>
      </w:pPr>
      <w:rPr>
        <w:rFonts w:hint="default"/>
        <w:color w:val="auto"/>
      </w:rPr>
    </w:lvl>
    <w:lvl w:ilvl="4">
      <w:start w:val="1"/>
      <w:numFmt w:val="decimal"/>
      <w:isLgl/>
      <w:lvlText w:val="%1.%2.%3.%4.%5"/>
      <w:lvlJc w:val="left"/>
      <w:pPr>
        <w:ind w:left="3181" w:hanging="1425"/>
      </w:pPr>
      <w:rPr>
        <w:rFonts w:hint="default"/>
        <w:color w:val="auto"/>
      </w:rPr>
    </w:lvl>
    <w:lvl w:ilvl="5">
      <w:start w:val="1"/>
      <w:numFmt w:val="decimal"/>
      <w:isLgl/>
      <w:lvlText w:val="%1.%2.%3.%4.%5.%6"/>
      <w:lvlJc w:val="left"/>
      <w:pPr>
        <w:ind w:left="3530" w:hanging="1425"/>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3" w15:restartNumberingAfterBreak="0">
    <w:nsid w:val="2AB7702C"/>
    <w:multiLevelType w:val="hybridMultilevel"/>
    <w:tmpl w:val="103893B0"/>
    <w:lvl w:ilvl="0" w:tplc="4DFAEA06">
      <w:start w:val="1"/>
      <w:numFmt w:val="decimal"/>
      <w:lvlText w:val="%1."/>
      <w:lvlJc w:val="left"/>
      <w:pPr>
        <w:ind w:left="786" w:hanging="360"/>
      </w:pPr>
      <w:rPr>
        <w:b w:val="0"/>
        <w:strike w:val="0"/>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2D1360CD"/>
    <w:multiLevelType w:val="multilevel"/>
    <w:tmpl w:val="B21207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D16D9E"/>
    <w:multiLevelType w:val="hybridMultilevel"/>
    <w:tmpl w:val="E9FE59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674275"/>
    <w:multiLevelType w:val="hybridMultilevel"/>
    <w:tmpl w:val="68700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D96648"/>
    <w:multiLevelType w:val="hybridMultilevel"/>
    <w:tmpl w:val="43FEF124"/>
    <w:lvl w:ilvl="0" w:tplc="A7E0E50A">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DC7F21"/>
    <w:multiLevelType w:val="multilevel"/>
    <w:tmpl w:val="820C8D24"/>
    <w:lvl w:ilvl="0">
      <w:start w:val="1"/>
      <w:numFmt w:val="decimal"/>
      <w:lvlText w:val="%1."/>
      <w:lvlJc w:val="left"/>
      <w:pPr>
        <w:ind w:left="360" w:hanging="360"/>
      </w:pPr>
    </w:lvl>
    <w:lvl w:ilvl="1">
      <w:start w:val="5"/>
      <w:numFmt w:val="decimal"/>
      <w:lvlText w:val="7%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3632C1"/>
    <w:multiLevelType w:val="multilevel"/>
    <w:tmpl w:val="4BC8D00C"/>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5B273FB"/>
    <w:multiLevelType w:val="hybridMultilevel"/>
    <w:tmpl w:val="FFFFFFFF"/>
    <w:lvl w:ilvl="0" w:tplc="06960A96">
      <w:start w:val="570"/>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980D47"/>
    <w:multiLevelType w:val="multilevel"/>
    <w:tmpl w:val="241A729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943D42"/>
    <w:multiLevelType w:val="hybridMultilevel"/>
    <w:tmpl w:val="F5543772"/>
    <w:lvl w:ilvl="0" w:tplc="0405000B">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3" w15:restartNumberingAfterBreak="0">
    <w:nsid w:val="519A44E2"/>
    <w:multiLevelType w:val="hybridMultilevel"/>
    <w:tmpl w:val="1C24FD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1D6D8F"/>
    <w:multiLevelType w:val="multilevel"/>
    <w:tmpl w:val="CE9CECFA"/>
    <w:lvl w:ilvl="0">
      <w:start w:val="4"/>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4D36D8F"/>
    <w:multiLevelType w:val="hybridMultilevel"/>
    <w:tmpl w:val="F1B07498"/>
    <w:lvl w:ilvl="0" w:tplc="3F589C0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15:restartNumberingAfterBreak="0">
    <w:nsid w:val="554873EB"/>
    <w:multiLevelType w:val="hybridMultilevel"/>
    <w:tmpl w:val="8E96A318"/>
    <w:lvl w:ilvl="0" w:tplc="5B9A9A86">
      <w:start w:val="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88D6385"/>
    <w:multiLevelType w:val="hybridMultilevel"/>
    <w:tmpl w:val="620018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B4D5FB4"/>
    <w:multiLevelType w:val="hybridMultilevel"/>
    <w:tmpl w:val="83FA99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5FBC6AC7"/>
    <w:multiLevelType w:val="multilevel"/>
    <w:tmpl w:val="D6D6540E"/>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EC241F"/>
    <w:multiLevelType w:val="hybridMultilevel"/>
    <w:tmpl w:val="11AC57A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D763E4"/>
    <w:multiLevelType w:val="multilevel"/>
    <w:tmpl w:val="E8361DEA"/>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29C53E9"/>
    <w:multiLevelType w:val="hybridMultilevel"/>
    <w:tmpl w:val="8D6AC87A"/>
    <w:lvl w:ilvl="0" w:tplc="51D26678">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33" w15:restartNumberingAfterBreak="0">
    <w:nsid w:val="65CA55CD"/>
    <w:multiLevelType w:val="hybridMultilevel"/>
    <w:tmpl w:val="AABEDC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FB62F6"/>
    <w:multiLevelType w:val="multilevel"/>
    <w:tmpl w:val="880E169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89603B2"/>
    <w:multiLevelType w:val="hybridMultilevel"/>
    <w:tmpl w:val="3BA6B644"/>
    <w:lvl w:ilvl="0" w:tplc="0405000F">
      <w:start w:val="1"/>
      <w:numFmt w:val="decimal"/>
      <w:lvlText w:val="%1."/>
      <w:lvlJc w:val="left"/>
      <w:pPr>
        <w:ind w:left="1070" w:hanging="360"/>
      </w:pPr>
      <w:rPr>
        <w:b w:val="0"/>
        <w:color w:val="auto"/>
        <w:sz w:val="24"/>
        <w:szCs w:val="24"/>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6BBF572F"/>
    <w:multiLevelType w:val="hybridMultilevel"/>
    <w:tmpl w:val="17E640C0"/>
    <w:lvl w:ilvl="0" w:tplc="7ED0847E">
      <w:start w:val="1"/>
      <w:numFmt w:val="lowerLetter"/>
      <w:lvlText w:val="%1)"/>
      <w:lvlJc w:val="left"/>
      <w:pPr>
        <w:ind w:left="1069" w:hanging="360"/>
      </w:pPr>
      <w:rPr>
        <w:rFonts w:hint="default"/>
        <w:color w:val="auto"/>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6BCF3E46"/>
    <w:multiLevelType w:val="multilevel"/>
    <w:tmpl w:val="18EC6FC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15:restartNumberingAfterBreak="0">
    <w:nsid w:val="72823CCD"/>
    <w:multiLevelType w:val="hybridMultilevel"/>
    <w:tmpl w:val="99D4EFF8"/>
    <w:lvl w:ilvl="0" w:tplc="06960A96">
      <w:start w:val="570"/>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4220044"/>
    <w:multiLevelType w:val="hybridMultilevel"/>
    <w:tmpl w:val="3808E39C"/>
    <w:lvl w:ilvl="0" w:tplc="64A0BBE6">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F66EA6"/>
    <w:multiLevelType w:val="hybridMultilevel"/>
    <w:tmpl w:val="349E14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1"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42" w15:restartNumberingAfterBreak="0">
    <w:nsid w:val="7D5D34E2"/>
    <w:multiLevelType w:val="hybridMultilevel"/>
    <w:tmpl w:val="207444F8"/>
    <w:lvl w:ilvl="0" w:tplc="2F5C34B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722F6B"/>
    <w:multiLevelType w:val="hybridMultilevel"/>
    <w:tmpl w:val="B510AD98"/>
    <w:lvl w:ilvl="0" w:tplc="55389A7A">
      <w:start w:val="1"/>
      <w:numFmt w:val="decimal"/>
      <w:lvlText w:val="%1."/>
      <w:lvlJc w:val="left"/>
      <w:pPr>
        <w:ind w:left="1260" w:hanging="360"/>
      </w:pPr>
      <w:rPr>
        <w:i w:val="0"/>
        <w:iCs w:val="0"/>
      </w:rPr>
    </w:lvl>
    <w:lvl w:ilvl="1" w:tplc="04050019">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num w:numId="1" w16cid:durableId="933905064">
    <w:abstractNumId w:val="0"/>
  </w:num>
  <w:num w:numId="2" w16cid:durableId="1529415347">
    <w:abstractNumId w:val="1"/>
  </w:num>
  <w:num w:numId="3" w16cid:durableId="528682033">
    <w:abstractNumId w:val="10"/>
  </w:num>
  <w:num w:numId="4" w16cid:durableId="1659646690">
    <w:abstractNumId w:val="3"/>
  </w:num>
  <w:num w:numId="5" w16cid:durableId="1477647121">
    <w:abstractNumId w:val="33"/>
  </w:num>
  <w:num w:numId="6" w16cid:durableId="372534120">
    <w:abstractNumId w:val="41"/>
  </w:num>
  <w:num w:numId="7" w16cid:durableId="1008411282">
    <w:abstractNumId w:val="40"/>
  </w:num>
  <w:num w:numId="8" w16cid:durableId="1869641375">
    <w:abstractNumId w:val="37"/>
  </w:num>
  <w:num w:numId="9" w16cid:durableId="351108521">
    <w:abstractNumId w:val="8"/>
  </w:num>
  <w:num w:numId="10" w16cid:durableId="330452541">
    <w:abstractNumId w:val="9"/>
  </w:num>
  <w:num w:numId="11" w16cid:durableId="1203834335">
    <w:abstractNumId w:val="7"/>
  </w:num>
  <w:num w:numId="12" w16cid:durableId="1635983109">
    <w:abstractNumId w:val="26"/>
  </w:num>
  <w:num w:numId="13" w16cid:durableId="985934218">
    <w:abstractNumId w:val="16"/>
  </w:num>
  <w:num w:numId="14" w16cid:durableId="1101029440">
    <w:abstractNumId w:val="25"/>
  </w:num>
  <w:num w:numId="15" w16cid:durableId="1038235330">
    <w:abstractNumId w:val="12"/>
  </w:num>
  <w:num w:numId="16" w16cid:durableId="8410915">
    <w:abstractNumId w:val="18"/>
  </w:num>
  <w:num w:numId="17" w16cid:durableId="554202499">
    <w:abstractNumId w:val="31"/>
  </w:num>
  <w:num w:numId="18" w16cid:durableId="102383895">
    <w:abstractNumId w:val="14"/>
  </w:num>
  <w:num w:numId="19" w16cid:durableId="12348972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896162">
    <w:abstractNumId w:val="32"/>
  </w:num>
  <w:num w:numId="21" w16cid:durableId="2024235158">
    <w:abstractNumId w:val="24"/>
  </w:num>
  <w:num w:numId="22" w16cid:durableId="356853640">
    <w:abstractNumId w:val="2"/>
  </w:num>
  <w:num w:numId="23" w16cid:durableId="1820224447">
    <w:abstractNumId w:val="30"/>
  </w:num>
  <w:num w:numId="24" w16cid:durableId="1503356053">
    <w:abstractNumId w:val="6"/>
  </w:num>
  <w:num w:numId="25" w16cid:durableId="1240210063">
    <w:abstractNumId w:val="23"/>
  </w:num>
  <w:num w:numId="26" w16cid:durableId="2129396293">
    <w:abstractNumId w:val="39"/>
  </w:num>
  <w:num w:numId="27" w16cid:durableId="59060102">
    <w:abstractNumId w:val="27"/>
  </w:num>
  <w:num w:numId="28" w16cid:durableId="437796095">
    <w:abstractNumId w:val="17"/>
  </w:num>
  <w:num w:numId="29" w16cid:durableId="1901012185">
    <w:abstractNumId w:val="15"/>
  </w:num>
  <w:num w:numId="30" w16cid:durableId="1183518870">
    <w:abstractNumId w:val="42"/>
  </w:num>
  <w:num w:numId="31" w16cid:durableId="1585455861">
    <w:abstractNumId w:val="28"/>
  </w:num>
  <w:num w:numId="32" w16cid:durableId="1119178619">
    <w:abstractNumId w:val="22"/>
  </w:num>
  <w:num w:numId="33" w16cid:durableId="839661348">
    <w:abstractNumId w:val="4"/>
  </w:num>
  <w:num w:numId="34" w16cid:durableId="594554265">
    <w:abstractNumId w:val="20"/>
  </w:num>
  <w:num w:numId="35" w16cid:durableId="924148532">
    <w:abstractNumId w:val="43"/>
  </w:num>
  <w:num w:numId="36" w16cid:durableId="183324529">
    <w:abstractNumId w:val="36"/>
  </w:num>
  <w:num w:numId="37" w16cid:durableId="678234120">
    <w:abstractNumId w:val="38"/>
  </w:num>
  <w:num w:numId="38" w16cid:durableId="1215040297">
    <w:abstractNumId w:val="13"/>
  </w:num>
  <w:num w:numId="39" w16cid:durableId="1230195255">
    <w:abstractNumId w:val="21"/>
  </w:num>
  <w:num w:numId="40" w16cid:durableId="2027517599">
    <w:abstractNumId w:val="5"/>
  </w:num>
  <w:num w:numId="41" w16cid:durableId="942883525">
    <w:abstractNumId w:val="29"/>
  </w:num>
  <w:num w:numId="42" w16cid:durableId="1375958356">
    <w:abstractNumId w:val="19"/>
  </w:num>
  <w:num w:numId="43" w16cid:durableId="1209073948">
    <w:abstractNumId w:val="11"/>
  </w:num>
  <w:num w:numId="44" w16cid:durableId="2132749862">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vesná Romana">
    <w15:presenceInfo w15:providerId="AD" w15:userId="S::romana.ovesna@suspk.cz::2b4abcc5-ec5c-449e-be06-676663ecd1a9"/>
  </w15:person>
  <w15:person w15:author="Neumann Josef">
    <w15:presenceInfo w15:providerId="AD" w15:userId="S::josef.neumann@suspk.cz::14988065-c489-473b-ae08-a3963b0a0f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EC"/>
    <w:rsid w:val="000017A0"/>
    <w:rsid w:val="00005329"/>
    <w:rsid w:val="00006158"/>
    <w:rsid w:val="000068F7"/>
    <w:rsid w:val="000079DE"/>
    <w:rsid w:val="000243F8"/>
    <w:rsid w:val="00027818"/>
    <w:rsid w:val="00032CE1"/>
    <w:rsid w:val="000400DC"/>
    <w:rsid w:val="00040EF1"/>
    <w:rsid w:val="0004232B"/>
    <w:rsid w:val="00043F54"/>
    <w:rsid w:val="00044B86"/>
    <w:rsid w:val="00046877"/>
    <w:rsid w:val="000512BA"/>
    <w:rsid w:val="00052158"/>
    <w:rsid w:val="00052979"/>
    <w:rsid w:val="00055025"/>
    <w:rsid w:val="000568F8"/>
    <w:rsid w:val="000643ED"/>
    <w:rsid w:val="00065DE9"/>
    <w:rsid w:val="0007456C"/>
    <w:rsid w:val="00081629"/>
    <w:rsid w:val="0008761E"/>
    <w:rsid w:val="00091BB1"/>
    <w:rsid w:val="0009260B"/>
    <w:rsid w:val="000952E4"/>
    <w:rsid w:val="000977DA"/>
    <w:rsid w:val="000A088E"/>
    <w:rsid w:val="000A18D0"/>
    <w:rsid w:val="000A1C16"/>
    <w:rsid w:val="000A1F39"/>
    <w:rsid w:val="000A3666"/>
    <w:rsid w:val="000B1F9B"/>
    <w:rsid w:val="000C3086"/>
    <w:rsid w:val="000C4FBB"/>
    <w:rsid w:val="000D15EE"/>
    <w:rsid w:val="000D16E0"/>
    <w:rsid w:val="000D7AF8"/>
    <w:rsid w:val="000E4356"/>
    <w:rsid w:val="000E539C"/>
    <w:rsid w:val="000F354A"/>
    <w:rsid w:val="00112C59"/>
    <w:rsid w:val="0011376A"/>
    <w:rsid w:val="00115930"/>
    <w:rsid w:val="00115AA4"/>
    <w:rsid w:val="0012190D"/>
    <w:rsid w:val="00122164"/>
    <w:rsid w:val="001236FC"/>
    <w:rsid w:val="00125D43"/>
    <w:rsid w:val="00127B7A"/>
    <w:rsid w:val="0013127E"/>
    <w:rsid w:val="00143F45"/>
    <w:rsid w:val="00144296"/>
    <w:rsid w:val="00146EFB"/>
    <w:rsid w:val="00153340"/>
    <w:rsid w:val="00153CD1"/>
    <w:rsid w:val="00153F7F"/>
    <w:rsid w:val="0015570C"/>
    <w:rsid w:val="00155F85"/>
    <w:rsid w:val="00173C6E"/>
    <w:rsid w:val="00175861"/>
    <w:rsid w:val="0018201F"/>
    <w:rsid w:val="001826AE"/>
    <w:rsid w:val="00185C5D"/>
    <w:rsid w:val="0019211C"/>
    <w:rsid w:val="00197F1B"/>
    <w:rsid w:val="001A6B28"/>
    <w:rsid w:val="001B0395"/>
    <w:rsid w:val="001B25F7"/>
    <w:rsid w:val="001B42E2"/>
    <w:rsid w:val="001C0BEA"/>
    <w:rsid w:val="001C5330"/>
    <w:rsid w:val="001C672B"/>
    <w:rsid w:val="001D55AB"/>
    <w:rsid w:val="001F2509"/>
    <w:rsid w:val="001F772A"/>
    <w:rsid w:val="00206DE8"/>
    <w:rsid w:val="00211B58"/>
    <w:rsid w:val="00224D69"/>
    <w:rsid w:val="0025473E"/>
    <w:rsid w:val="0025583A"/>
    <w:rsid w:val="00256CD4"/>
    <w:rsid w:val="00264310"/>
    <w:rsid w:val="00266E06"/>
    <w:rsid w:val="002809C0"/>
    <w:rsid w:val="00282D80"/>
    <w:rsid w:val="00286335"/>
    <w:rsid w:val="00286F02"/>
    <w:rsid w:val="00291237"/>
    <w:rsid w:val="00293CDD"/>
    <w:rsid w:val="00296629"/>
    <w:rsid w:val="00296C9A"/>
    <w:rsid w:val="00297717"/>
    <w:rsid w:val="002A4844"/>
    <w:rsid w:val="002A49C5"/>
    <w:rsid w:val="002A5B59"/>
    <w:rsid w:val="002B2809"/>
    <w:rsid w:val="002C0681"/>
    <w:rsid w:val="002D142E"/>
    <w:rsid w:val="002D5A87"/>
    <w:rsid w:val="002E309D"/>
    <w:rsid w:val="002E3984"/>
    <w:rsid w:val="002F3231"/>
    <w:rsid w:val="00302E03"/>
    <w:rsid w:val="00303242"/>
    <w:rsid w:val="00304CEC"/>
    <w:rsid w:val="00312E44"/>
    <w:rsid w:val="00314FE2"/>
    <w:rsid w:val="00317C8B"/>
    <w:rsid w:val="0032095B"/>
    <w:rsid w:val="00324FDF"/>
    <w:rsid w:val="00334805"/>
    <w:rsid w:val="00336398"/>
    <w:rsid w:val="003374CB"/>
    <w:rsid w:val="003403EA"/>
    <w:rsid w:val="003411EC"/>
    <w:rsid w:val="00342C30"/>
    <w:rsid w:val="00347AE3"/>
    <w:rsid w:val="00355855"/>
    <w:rsid w:val="00357A44"/>
    <w:rsid w:val="003617AF"/>
    <w:rsid w:val="00362B70"/>
    <w:rsid w:val="00364926"/>
    <w:rsid w:val="00366A35"/>
    <w:rsid w:val="00372353"/>
    <w:rsid w:val="003732D0"/>
    <w:rsid w:val="00375994"/>
    <w:rsid w:val="00393023"/>
    <w:rsid w:val="00393E03"/>
    <w:rsid w:val="003A158E"/>
    <w:rsid w:val="003A5AD8"/>
    <w:rsid w:val="003A7DFF"/>
    <w:rsid w:val="003C26B0"/>
    <w:rsid w:val="003C50FC"/>
    <w:rsid w:val="003C5E72"/>
    <w:rsid w:val="003D3E17"/>
    <w:rsid w:val="003E0D72"/>
    <w:rsid w:val="003E3B6D"/>
    <w:rsid w:val="00417BC8"/>
    <w:rsid w:val="00425385"/>
    <w:rsid w:val="00426939"/>
    <w:rsid w:val="00437633"/>
    <w:rsid w:val="00441172"/>
    <w:rsid w:val="004441AE"/>
    <w:rsid w:val="00446357"/>
    <w:rsid w:val="0045024F"/>
    <w:rsid w:val="0045211F"/>
    <w:rsid w:val="00454653"/>
    <w:rsid w:val="00461D85"/>
    <w:rsid w:val="00462CE6"/>
    <w:rsid w:val="004635BD"/>
    <w:rsid w:val="00463B5C"/>
    <w:rsid w:val="00464640"/>
    <w:rsid w:val="00464C71"/>
    <w:rsid w:val="0046632E"/>
    <w:rsid w:val="00472A94"/>
    <w:rsid w:val="00472B2D"/>
    <w:rsid w:val="00476962"/>
    <w:rsid w:val="00477AFB"/>
    <w:rsid w:val="00483031"/>
    <w:rsid w:val="004856C3"/>
    <w:rsid w:val="004857E0"/>
    <w:rsid w:val="00486A2B"/>
    <w:rsid w:val="004872F9"/>
    <w:rsid w:val="00487F13"/>
    <w:rsid w:val="004905A5"/>
    <w:rsid w:val="00491D76"/>
    <w:rsid w:val="00492DD8"/>
    <w:rsid w:val="004A59AC"/>
    <w:rsid w:val="004B39A9"/>
    <w:rsid w:val="004B6BE0"/>
    <w:rsid w:val="004C44D8"/>
    <w:rsid w:val="004C61D1"/>
    <w:rsid w:val="004C7FB6"/>
    <w:rsid w:val="004D08F3"/>
    <w:rsid w:val="004D2223"/>
    <w:rsid w:val="004E4025"/>
    <w:rsid w:val="004F29F1"/>
    <w:rsid w:val="004F4061"/>
    <w:rsid w:val="004F4813"/>
    <w:rsid w:val="00507413"/>
    <w:rsid w:val="0050758F"/>
    <w:rsid w:val="005156C6"/>
    <w:rsid w:val="005252C6"/>
    <w:rsid w:val="0053215E"/>
    <w:rsid w:val="00532691"/>
    <w:rsid w:val="005355C6"/>
    <w:rsid w:val="00550822"/>
    <w:rsid w:val="00550E94"/>
    <w:rsid w:val="00555432"/>
    <w:rsid w:val="00563471"/>
    <w:rsid w:val="00566782"/>
    <w:rsid w:val="00581596"/>
    <w:rsid w:val="00593484"/>
    <w:rsid w:val="0059632F"/>
    <w:rsid w:val="005A1C20"/>
    <w:rsid w:val="005A677D"/>
    <w:rsid w:val="005A7F64"/>
    <w:rsid w:val="005B06D4"/>
    <w:rsid w:val="005B1723"/>
    <w:rsid w:val="005C063D"/>
    <w:rsid w:val="005C510C"/>
    <w:rsid w:val="005C6CEB"/>
    <w:rsid w:val="005E02CF"/>
    <w:rsid w:val="005E3B0A"/>
    <w:rsid w:val="00602B23"/>
    <w:rsid w:val="006032D8"/>
    <w:rsid w:val="00605AA5"/>
    <w:rsid w:val="00614D8F"/>
    <w:rsid w:val="00615733"/>
    <w:rsid w:val="00616CD4"/>
    <w:rsid w:val="00624946"/>
    <w:rsid w:val="006259C1"/>
    <w:rsid w:val="00636D87"/>
    <w:rsid w:val="006409DC"/>
    <w:rsid w:val="00641AA2"/>
    <w:rsid w:val="00641D50"/>
    <w:rsid w:val="00661C33"/>
    <w:rsid w:val="0066448E"/>
    <w:rsid w:val="00666A4F"/>
    <w:rsid w:val="006670C6"/>
    <w:rsid w:val="00667333"/>
    <w:rsid w:val="00671209"/>
    <w:rsid w:val="0067355D"/>
    <w:rsid w:val="00675A32"/>
    <w:rsid w:val="00686558"/>
    <w:rsid w:val="006915AF"/>
    <w:rsid w:val="006949EA"/>
    <w:rsid w:val="006A3BE5"/>
    <w:rsid w:val="006B2DA8"/>
    <w:rsid w:val="006B646B"/>
    <w:rsid w:val="006C0B7B"/>
    <w:rsid w:val="006D12BC"/>
    <w:rsid w:val="006D21A0"/>
    <w:rsid w:val="006D2592"/>
    <w:rsid w:val="006D3C1A"/>
    <w:rsid w:val="006E074A"/>
    <w:rsid w:val="006E506B"/>
    <w:rsid w:val="006E5155"/>
    <w:rsid w:val="006E5A08"/>
    <w:rsid w:val="006E7166"/>
    <w:rsid w:val="006F2373"/>
    <w:rsid w:val="006F4906"/>
    <w:rsid w:val="00701E45"/>
    <w:rsid w:val="00702132"/>
    <w:rsid w:val="00706CE9"/>
    <w:rsid w:val="00707B66"/>
    <w:rsid w:val="007119D5"/>
    <w:rsid w:val="007132FE"/>
    <w:rsid w:val="007141DE"/>
    <w:rsid w:val="00716E37"/>
    <w:rsid w:val="007208BA"/>
    <w:rsid w:val="00723EB7"/>
    <w:rsid w:val="0072511B"/>
    <w:rsid w:val="00725ECC"/>
    <w:rsid w:val="007359AA"/>
    <w:rsid w:val="00742DF3"/>
    <w:rsid w:val="00761B3F"/>
    <w:rsid w:val="00772407"/>
    <w:rsid w:val="00776073"/>
    <w:rsid w:val="00776153"/>
    <w:rsid w:val="0078669E"/>
    <w:rsid w:val="007920A1"/>
    <w:rsid w:val="007A0C60"/>
    <w:rsid w:val="007B6723"/>
    <w:rsid w:val="007D0F47"/>
    <w:rsid w:val="007D5A58"/>
    <w:rsid w:val="007E1C62"/>
    <w:rsid w:val="007E4A33"/>
    <w:rsid w:val="007E5318"/>
    <w:rsid w:val="007E56DE"/>
    <w:rsid w:val="007E5C24"/>
    <w:rsid w:val="007F4089"/>
    <w:rsid w:val="007F6900"/>
    <w:rsid w:val="007F6FDF"/>
    <w:rsid w:val="0080244A"/>
    <w:rsid w:val="008112C5"/>
    <w:rsid w:val="00811F67"/>
    <w:rsid w:val="00814527"/>
    <w:rsid w:val="008316A5"/>
    <w:rsid w:val="00832C32"/>
    <w:rsid w:val="00834EB9"/>
    <w:rsid w:val="00840A0B"/>
    <w:rsid w:val="0084580B"/>
    <w:rsid w:val="008537D8"/>
    <w:rsid w:val="008546BF"/>
    <w:rsid w:val="008574A6"/>
    <w:rsid w:val="008642A9"/>
    <w:rsid w:val="00864E92"/>
    <w:rsid w:val="00867F27"/>
    <w:rsid w:val="00871A02"/>
    <w:rsid w:val="00872785"/>
    <w:rsid w:val="008751EE"/>
    <w:rsid w:val="00883EA3"/>
    <w:rsid w:val="00884CA2"/>
    <w:rsid w:val="00886590"/>
    <w:rsid w:val="0089225F"/>
    <w:rsid w:val="00892EED"/>
    <w:rsid w:val="00893E85"/>
    <w:rsid w:val="008A2E83"/>
    <w:rsid w:val="008A3474"/>
    <w:rsid w:val="008A4EBC"/>
    <w:rsid w:val="008B2769"/>
    <w:rsid w:val="008C1DCC"/>
    <w:rsid w:val="008D0055"/>
    <w:rsid w:val="008E2C08"/>
    <w:rsid w:val="008E496A"/>
    <w:rsid w:val="00901516"/>
    <w:rsid w:val="0091050E"/>
    <w:rsid w:val="00915698"/>
    <w:rsid w:val="009201CF"/>
    <w:rsid w:val="009209B3"/>
    <w:rsid w:val="009224D1"/>
    <w:rsid w:val="00925132"/>
    <w:rsid w:val="00927E63"/>
    <w:rsid w:val="00930AAF"/>
    <w:rsid w:val="0093459D"/>
    <w:rsid w:val="00935F2C"/>
    <w:rsid w:val="00940ED3"/>
    <w:rsid w:val="00941652"/>
    <w:rsid w:val="00941E04"/>
    <w:rsid w:val="00944E82"/>
    <w:rsid w:val="009479E3"/>
    <w:rsid w:val="00950FCB"/>
    <w:rsid w:val="0095740C"/>
    <w:rsid w:val="00957ED6"/>
    <w:rsid w:val="009674E6"/>
    <w:rsid w:val="00967EF1"/>
    <w:rsid w:val="00970B74"/>
    <w:rsid w:val="0097152D"/>
    <w:rsid w:val="00972290"/>
    <w:rsid w:val="009725C6"/>
    <w:rsid w:val="00972B02"/>
    <w:rsid w:val="00973FEB"/>
    <w:rsid w:val="00977ED4"/>
    <w:rsid w:val="009839D7"/>
    <w:rsid w:val="0098543A"/>
    <w:rsid w:val="009878C7"/>
    <w:rsid w:val="009A2EFC"/>
    <w:rsid w:val="009A5345"/>
    <w:rsid w:val="009B6C87"/>
    <w:rsid w:val="009C0F46"/>
    <w:rsid w:val="009C7964"/>
    <w:rsid w:val="009D152C"/>
    <w:rsid w:val="009D5915"/>
    <w:rsid w:val="009E2684"/>
    <w:rsid w:val="009E2A98"/>
    <w:rsid w:val="009E3D23"/>
    <w:rsid w:val="009F30C5"/>
    <w:rsid w:val="009F55C1"/>
    <w:rsid w:val="009F67EF"/>
    <w:rsid w:val="009F7DB0"/>
    <w:rsid w:val="00A02306"/>
    <w:rsid w:val="00A10568"/>
    <w:rsid w:val="00A11D10"/>
    <w:rsid w:val="00A1482B"/>
    <w:rsid w:val="00A15B70"/>
    <w:rsid w:val="00A22781"/>
    <w:rsid w:val="00A22E04"/>
    <w:rsid w:val="00A23A65"/>
    <w:rsid w:val="00A3264B"/>
    <w:rsid w:val="00A329B8"/>
    <w:rsid w:val="00A33594"/>
    <w:rsid w:val="00A3563B"/>
    <w:rsid w:val="00A3633D"/>
    <w:rsid w:val="00A37DCF"/>
    <w:rsid w:val="00A41BB1"/>
    <w:rsid w:val="00A46E6A"/>
    <w:rsid w:val="00A545F8"/>
    <w:rsid w:val="00A565A3"/>
    <w:rsid w:val="00A567BB"/>
    <w:rsid w:val="00A568B8"/>
    <w:rsid w:val="00A6250B"/>
    <w:rsid w:val="00A70C90"/>
    <w:rsid w:val="00A849B3"/>
    <w:rsid w:val="00A87D58"/>
    <w:rsid w:val="00A93580"/>
    <w:rsid w:val="00AA0E70"/>
    <w:rsid w:val="00AB18D4"/>
    <w:rsid w:val="00AB313E"/>
    <w:rsid w:val="00AB3CB1"/>
    <w:rsid w:val="00AC660C"/>
    <w:rsid w:val="00AC74F2"/>
    <w:rsid w:val="00AD0D92"/>
    <w:rsid w:val="00AD7957"/>
    <w:rsid w:val="00AE65AB"/>
    <w:rsid w:val="00AF46D9"/>
    <w:rsid w:val="00B02D0B"/>
    <w:rsid w:val="00B0500B"/>
    <w:rsid w:val="00B05976"/>
    <w:rsid w:val="00B06C7F"/>
    <w:rsid w:val="00B1084C"/>
    <w:rsid w:val="00B15DC0"/>
    <w:rsid w:val="00B1677E"/>
    <w:rsid w:val="00B16A95"/>
    <w:rsid w:val="00B23A51"/>
    <w:rsid w:val="00B27B04"/>
    <w:rsid w:val="00B33EE5"/>
    <w:rsid w:val="00B3413C"/>
    <w:rsid w:val="00B36D63"/>
    <w:rsid w:val="00B4157B"/>
    <w:rsid w:val="00B564AF"/>
    <w:rsid w:val="00B57618"/>
    <w:rsid w:val="00B60699"/>
    <w:rsid w:val="00B657B7"/>
    <w:rsid w:val="00B718D7"/>
    <w:rsid w:val="00B7287D"/>
    <w:rsid w:val="00B73D56"/>
    <w:rsid w:val="00B74D46"/>
    <w:rsid w:val="00B755E7"/>
    <w:rsid w:val="00B878A4"/>
    <w:rsid w:val="00B91190"/>
    <w:rsid w:val="00B95CB8"/>
    <w:rsid w:val="00BA13C6"/>
    <w:rsid w:val="00BA1FE8"/>
    <w:rsid w:val="00BA27E8"/>
    <w:rsid w:val="00BA70B9"/>
    <w:rsid w:val="00BB3799"/>
    <w:rsid w:val="00BB416F"/>
    <w:rsid w:val="00BB71B6"/>
    <w:rsid w:val="00BB7BDA"/>
    <w:rsid w:val="00BD67D0"/>
    <w:rsid w:val="00BE3354"/>
    <w:rsid w:val="00BE5900"/>
    <w:rsid w:val="00BE742C"/>
    <w:rsid w:val="00C06D7E"/>
    <w:rsid w:val="00C24268"/>
    <w:rsid w:val="00C261D1"/>
    <w:rsid w:val="00C349EE"/>
    <w:rsid w:val="00C400E0"/>
    <w:rsid w:val="00C463EC"/>
    <w:rsid w:val="00C51D2F"/>
    <w:rsid w:val="00C5368C"/>
    <w:rsid w:val="00C55FAE"/>
    <w:rsid w:val="00C56062"/>
    <w:rsid w:val="00C6096E"/>
    <w:rsid w:val="00C60C25"/>
    <w:rsid w:val="00C730FA"/>
    <w:rsid w:val="00C90805"/>
    <w:rsid w:val="00C93B73"/>
    <w:rsid w:val="00C93BF9"/>
    <w:rsid w:val="00C97910"/>
    <w:rsid w:val="00CE07DC"/>
    <w:rsid w:val="00CE2D48"/>
    <w:rsid w:val="00CE4488"/>
    <w:rsid w:val="00CF040C"/>
    <w:rsid w:val="00D05120"/>
    <w:rsid w:val="00D06B3D"/>
    <w:rsid w:val="00D12837"/>
    <w:rsid w:val="00D16DF6"/>
    <w:rsid w:val="00D24E6D"/>
    <w:rsid w:val="00D26091"/>
    <w:rsid w:val="00D27730"/>
    <w:rsid w:val="00D37E3E"/>
    <w:rsid w:val="00D40AFD"/>
    <w:rsid w:val="00D4104A"/>
    <w:rsid w:val="00D424EB"/>
    <w:rsid w:val="00D436D3"/>
    <w:rsid w:val="00D43AA9"/>
    <w:rsid w:val="00D46D10"/>
    <w:rsid w:val="00D555B9"/>
    <w:rsid w:val="00D57358"/>
    <w:rsid w:val="00D619B0"/>
    <w:rsid w:val="00D62734"/>
    <w:rsid w:val="00D65C29"/>
    <w:rsid w:val="00D66575"/>
    <w:rsid w:val="00D672B9"/>
    <w:rsid w:val="00D7259C"/>
    <w:rsid w:val="00D72713"/>
    <w:rsid w:val="00D72D4C"/>
    <w:rsid w:val="00D91501"/>
    <w:rsid w:val="00DA5339"/>
    <w:rsid w:val="00DA6212"/>
    <w:rsid w:val="00DB2500"/>
    <w:rsid w:val="00DC15EF"/>
    <w:rsid w:val="00DD70D3"/>
    <w:rsid w:val="00DE0C1A"/>
    <w:rsid w:val="00DE568D"/>
    <w:rsid w:val="00DF19B9"/>
    <w:rsid w:val="00DF2711"/>
    <w:rsid w:val="00E06D60"/>
    <w:rsid w:val="00E108EC"/>
    <w:rsid w:val="00E111DF"/>
    <w:rsid w:val="00E132E5"/>
    <w:rsid w:val="00E15102"/>
    <w:rsid w:val="00E217E8"/>
    <w:rsid w:val="00E22FE8"/>
    <w:rsid w:val="00E34226"/>
    <w:rsid w:val="00E36F51"/>
    <w:rsid w:val="00E42462"/>
    <w:rsid w:val="00E42EE5"/>
    <w:rsid w:val="00E507BD"/>
    <w:rsid w:val="00E54B7B"/>
    <w:rsid w:val="00E73BE0"/>
    <w:rsid w:val="00E846F6"/>
    <w:rsid w:val="00E869B6"/>
    <w:rsid w:val="00E86F4C"/>
    <w:rsid w:val="00E91C28"/>
    <w:rsid w:val="00E92330"/>
    <w:rsid w:val="00E924D1"/>
    <w:rsid w:val="00E976B7"/>
    <w:rsid w:val="00EA3846"/>
    <w:rsid w:val="00EA4401"/>
    <w:rsid w:val="00EA565C"/>
    <w:rsid w:val="00EA6144"/>
    <w:rsid w:val="00EB4F77"/>
    <w:rsid w:val="00EC0679"/>
    <w:rsid w:val="00EC39C4"/>
    <w:rsid w:val="00EF0BB4"/>
    <w:rsid w:val="00EF2893"/>
    <w:rsid w:val="00EF5A3C"/>
    <w:rsid w:val="00F0526C"/>
    <w:rsid w:val="00F0554B"/>
    <w:rsid w:val="00F1081A"/>
    <w:rsid w:val="00F10855"/>
    <w:rsid w:val="00F10C96"/>
    <w:rsid w:val="00F1208A"/>
    <w:rsid w:val="00F131A6"/>
    <w:rsid w:val="00F256EC"/>
    <w:rsid w:val="00F26E05"/>
    <w:rsid w:val="00F27188"/>
    <w:rsid w:val="00F32D3B"/>
    <w:rsid w:val="00F42EE3"/>
    <w:rsid w:val="00F436B8"/>
    <w:rsid w:val="00F43A63"/>
    <w:rsid w:val="00F47FFA"/>
    <w:rsid w:val="00F52A27"/>
    <w:rsid w:val="00F52A52"/>
    <w:rsid w:val="00F54817"/>
    <w:rsid w:val="00F62D0E"/>
    <w:rsid w:val="00F71B11"/>
    <w:rsid w:val="00FA1A9E"/>
    <w:rsid w:val="00FA3485"/>
    <w:rsid w:val="00FA57CC"/>
    <w:rsid w:val="00FB5232"/>
    <w:rsid w:val="00FC3866"/>
    <w:rsid w:val="00FC6E5F"/>
    <w:rsid w:val="00FC7F88"/>
    <w:rsid w:val="00FD3EAA"/>
    <w:rsid w:val="00FD75FE"/>
    <w:rsid w:val="00FE4892"/>
    <w:rsid w:val="00FE5BB2"/>
    <w:rsid w:val="00FE7EAE"/>
    <w:rsid w:val="00FF1105"/>
    <w:rsid w:val="00FF5CE7"/>
    <w:rsid w:val="1F82B7D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6F0F93"/>
  <w15:chartTrackingRefBased/>
  <w15:docId w15:val="{4B7B86D1-129B-4BF5-A89B-86D25762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szCs w:val="20"/>
    </w:rPr>
  </w:style>
  <w:style w:type="paragraph" w:styleId="Nadpis2">
    <w:name w:val="heading 2"/>
    <w:basedOn w:val="Normln"/>
    <w:next w:val="Normln"/>
    <w:qFormat/>
    <w:pPr>
      <w:keepNext/>
      <w:numPr>
        <w:ilvl w:val="1"/>
        <w:numId w:val="1"/>
      </w:numPr>
      <w:ind w:left="284" w:hanging="284"/>
      <w:jc w:val="center"/>
      <w:outlineLvl w:val="1"/>
    </w:pPr>
    <w:rPr>
      <w:rFonts w:ascii="Arial" w:hAnsi="Arial" w:cs="Arial"/>
      <w:b/>
      <w:bCs/>
      <w:sz w:val="28"/>
      <w:u w:val="single"/>
    </w:rPr>
  </w:style>
  <w:style w:type="paragraph" w:styleId="Nadpis3">
    <w:name w:val="heading 3"/>
    <w:basedOn w:val="Normln"/>
    <w:next w:val="Normln"/>
    <w:qFormat/>
    <w:pPr>
      <w:keepNext/>
      <w:numPr>
        <w:ilvl w:val="2"/>
        <w:numId w:val="1"/>
      </w:numPr>
      <w:ind w:left="5103" w:firstLine="0"/>
      <w:jc w:val="center"/>
      <w:outlineLvl w:val="2"/>
    </w:pPr>
    <w:rPr>
      <w:rFonts w:ascii="Arial" w:hAnsi="Arial" w:cs="Arial"/>
      <w:b/>
      <w:szCs w:val="20"/>
    </w:rPr>
  </w:style>
  <w:style w:type="paragraph" w:styleId="Nadpis4">
    <w:name w:val="heading 4"/>
    <w:basedOn w:val="Normln"/>
    <w:next w:val="Normln"/>
    <w:qFormat/>
    <w:pPr>
      <w:keepNext/>
      <w:numPr>
        <w:ilvl w:val="3"/>
        <w:numId w:val="1"/>
      </w:numPr>
      <w:ind w:left="284" w:hanging="284"/>
      <w:jc w:val="center"/>
      <w:outlineLvl w:val="3"/>
    </w:pPr>
    <w:rPr>
      <w:rFonts w:ascii="Arial" w:hAnsi="Arial" w:cs="Arial"/>
      <w:sz w:val="28"/>
    </w:rPr>
  </w:style>
  <w:style w:type="paragraph" w:styleId="Nadpis5">
    <w:name w:val="heading 5"/>
    <w:basedOn w:val="Normln"/>
    <w:next w:val="Normln"/>
    <w:qFormat/>
    <w:pPr>
      <w:keepNext/>
      <w:numPr>
        <w:ilvl w:val="4"/>
        <w:numId w:val="1"/>
      </w:numPr>
      <w:jc w:val="both"/>
      <w:outlineLvl w:val="4"/>
    </w:pPr>
    <w:rPr>
      <w:rFonts w:ascii="Arial" w:hAnsi="Arial" w:cs="Arial"/>
      <w:b/>
      <w:szCs w:val="20"/>
    </w:rPr>
  </w:style>
  <w:style w:type="paragraph" w:styleId="Nadpis6">
    <w:name w:val="heading 6"/>
    <w:basedOn w:val="Normln"/>
    <w:next w:val="Normln"/>
    <w:qFormat/>
    <w:pPr>
      <w:keepNext/>
      <w:numPr>
        <w:ilvl w:val="5"/>
        <w:numId w:val="1"/>
      </w:numPr>
      <w:jc w:val="both"/>
      <w:outlineLvl w:val="5"/>
    </w:pPr>
    <w:rPr>
      <w:rFonts w:ascii="Arial" w:hAnsi="Arial" w:cs="Arial"/>
      <w:b/>
      <w:sz w:val="28"/>
      <w:szCs w:val="20"/>
    </w:rPr>
  </w:style>
  <w:style w:type="paragraph" w:styleId="Nadpis7">
    <w:name w:val="heading 7"/>
    <w:basedOn w:val="Normln"/>
    <w:next w:val="Normln"/>
    <w:qFormat/>
    <w:pPr>
      <w:keepNext/>
      <w:numPr>
        <w:ilvl w:val="6"/>
        <w:numId w:val="1"/>
      </w:numPr>
      <w:ind w:left="0" w:right="-24" w:firstLine="0"/>
      <w:jc w:val="center"/>
      <w:outlineLvl w:val="6"/>
    </w:pPr>
    <w:rPr>
      <w:rFonts w:ascii="Arial" w:hAnsi="Arial" w:cs="Arial"/>
      <w:b/>
      <w:sz w:val="28"/>
      <w:u w:val="single"/>
    </w:rPr>
  </w:style>
  <w:style w:type="paragraph" w:styleId="Nadpis8">
    <w:name w:val="heading 8"/>
    <w:basedOn w:val="Normln"/>
    <w:next w:val="Normln"/>
    <w:qFormat/>
    <w:pPr>
      <w:keepNext/>
      <w:numPr>
        <w:ilvl w:val="7"/>
        <w:numId w:val="1"/>
      </w:numPr>
      <w:ind w:left="0" w:right="-766" w:firstLine="0"/>
      <w:jc w:val="both"/>
      <w:outlineLvl w:val="7"/>
    </w:pPr>
    <w:rPr>
      <w:rFonts w:ascii="Arial" w:hAnsi="Arial" w:cs="Arial"/>
      <w:b/>
      <w:bCs/>
    </w:rPr>
  </w:style>
  <w:style w:type="paragraph" w:styleId="Nadpis9">
    <w:name w:val="heading 9"/>
    <w:basedOn w:val="Normln"/>
    <w:next w:val="Normln"/>
    <w:qFormat/>
    <w:pPr>
      <w:keepNext/>
      <w:numPr>
        <w:ilvl w:val="8"/>
        <w:numId w:val="1"/>
      </w:numPr>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Arial"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Arial" w:hint="default"/>
    </w:rPr>
  </w:style>
  <w:style w:type="character" w:customStyle="1" w:styleId="WW8Num3z1">
    <w:name w:val="WW8Num3z1"/>
    <w:rPr>
      <w:rFonts w:cs="Aria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b w:val="0"/>
      <w:i w:val="0"/>
      <w:sz w:val="24"/>
      <w:u w:val="non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2"/>
      <w:szCs w:val="22"/>
      <w:shd w:val="clear" w:color="auto" w:fill="00FFFF"/>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hint="default"/>
      <w:b w:val="0"/>
      <w:i w:val="0"/>
      <w:sz w:val="24"/>
      <w:u w:val="none"/>
    </w:rPr>
  </w:style>
  <w:style w:type="character" w:customStyle="1" w:styleId="WW8Num10z0">
    <w:name w:val="WW8Num10z0"/>
    <w:rPr>
      <w:rFonts w:hint="default"/>
    </w:rPr>
  </w:style>
  <w:style w:type="character" w:customStyle="1" w:styleId="WW8Num11z0">
    <w:name w:val="WW8Num11z0"/>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3z0">
    <w:name w:val="WW8Num13z0"/>
  </w:style>
  <w:style w:type="character" w:customStyle="1" w:styleId="WW8Num13z1">
    <w:name w:val="WW8Num13z1"/>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u w:val="none"/>
    </w:rPr>
  </w:style>
  <w:style w:type="character" w:customStyle="1" w:styleId="WW8Num17z0">
    <w:name w:val="WW8Num17z0"/>
    <w:rPr>
      <w:rFonts w:hint="default"/>
    </w:rPr>
  </w:style>
  <w:style w:type="character" w:customStyle="1" w:styleId="WW8Num17z1">
    <w:name w:val="WW8Num17z1"/>
    <w:rPr>
      <w:rFonts w:ascii="Arial" w:hAnsi="Arial" w:cs="Arial"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6z1">
    <w:name w:val="WW8Num6z1"/>
    <w:rPr>
      <w:rFonts w:ascii="Arial" w:hAnsi="Arial" w:cs="Arial" w:hint="default"/>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Tahoma"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4z0">
    <w:name w:val="WW8Num34z0"/>
    <w:rPr>
      <w:b w:val="0"/>
      <w:i w:val="0"/>
      <w:sz w:val="24"/>
    </w:rPr>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Standardnpsmoodstavce1">
    <w:name w:val="Standardní písmo odstavce1"/>
  </w:style>
  <w:style w:type="character" w:styleId="slostrnky">
    <w:name w:val="page number"/>
    <w:basedOn w:val="Standardnpsmoodstavce1"/>
  </w:style>
  <w:style w:type="character" w:styleId="Siln">
    <w:name w:val="Strong"/>
    <w:uiPriority w:val="22"/>
    <w:qFormat/>
    <w:rPr>
      <w:b/>
      <w:bCs/>
    </w:rPr>
  </w:style>
  <w:style w:type="character" w:customStyle="1" w:styleId="Odkaznakoment1">
    <w:name w:val="Odkaz na komentář1"/>
    <w:rPr>
      <w:sz w:val="16"/>
      <w:szCs w:val="16"/>
    </w:rPr>
  </w:style>
  <w:style w:type="character" w:styleId="Hypertextovodkaz">
    <w:name w:val="Hyperlink"/>
    <w:rPr>
      <w:color w:val="0000FF"/>
      <w:u w:val="single"/>
    </w:rPr>
  </w:style>
  <w:style w:type="character" w:customStyle="1" w:styleId="CharChar2">
    <w:name w:val="Char Char2"/>
    <w:rPr>
      <w:sz w:val="24"/>
      <w:szCs w:val="24"/>
    </w:rPr>
  </w:style>
  <w:style w:type="character" w:customStyle="1" w:styleId="CharChar1">
    <w:name w:val="Char Char1"/>
    <w:basedOn w:val="Standardnpsmoodstavce1"/>
  </w:style>
  <w:style w:type="character" w:customStyle="1" w:styleId="CharChar">
    <w:name w:val="Char Char"/>
    <w:rPr>
      <w:rFonts w:ascii="Arial" w:hAnsi="Arial" w:cs="Arial"/>
      <w:sz w:val="24"/>
      <w:szCs w:val="24"/>
    </w:rPr>
  </w:style>
  <w:style w:type="character" w:customStyle="1" w:styleId="Odrky">
    <w:name w:val="Odrážky"/>
    <w:rPr>
      <w:rFonts w:ascii="OpenSymbol" w:eastAsia="OpenSymbol" w:hAnsi="OpenSymbol" w:cs="OpenSymbol"/>
    </w:rPr>
  </w:style>
  <w:style w:type="character" w:customStyle="1" w:styleId="Odkaznakoment2">
    <w:name w:val="Odkaz na komentář2"/>
    <w:rPr>
      <w:sz w:val="16"/>
      <w:szCs w:val="16"/>
    </w:rPr>
  </w:style>
  <w:style w:type="character" w:customStyle="1" w:styleId="ZhlavChar">
    <w:name w:val="Záhlaví Char"/>
    <w:rPr>
      <w:sz w:val="24"/>
      <w:szCs w:val="24"/>
      <w:lang w:val="x-none"/>
    </w:rPr>
  </w:style>
  <w:style w:type="character" w:customStyle="1" w:styleId="ZpatChar">
    <w:name w:val="Zápatí Char"/>
    <w:uiPriority w:val="99"/>
  </w:style>
  <w:style w:type="character" w:customStyle="1" w:styleId="pagenumber0">
    <w:name w:val="page number0"/>
    <w:rPr>
      <w:rFonts w:cs="Times New Roman"/>
    </w:rPr>
  </w:style>
  <w:style w:type="character" w:customStyle="1" w:styleId="Zkladntext2Char">
    <w:name w:val="Základní text 2 Char"/>
    <w:rPr>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jc w:val="both"/>
    </w:pPr>
    <w:rPr>
      <w:szCs w:val="20"/>
    </w:rPr>
  </w:style>
  <w:style w:type="paragraph" w:styleId="Seznam">
    <w:name w:val="List"/>
    <w:basedOn w:val="Normln"/>
    <w:pPr>
      <w:widowControl w:val="0"/>
      <w:ind w:left="283" w:hanging="283"/>
    </w:pPr>
    <w:rPr>
      <w:kern w:val="1"/>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rPr>
      <w:lang w:val="x-none"/>
    </w:rPr>
  </w:style>
  <w:style w:type="paragraph" w:customStyle="1" w:styleId="Zkladntext21">
    <w:name w:val="Základní text 21"/>
    <w:basedOn w:val="Normln"/>
    <w:pPr>
      <w:jc w:val="center"/>
    </w:pPr>
    <w:rPr>
      <w:rFonts w:ascii="Arial" w:hAnsi="Arial" w:cs="Arial"/>
      <w:b/>
    </w:rPr>
  </w:style>
  <w:style w:type="paragraph" w:customStyle="1" w:styleId="Titulek1">
    <w:name w:val="Titulek1"/>
    <w:basedOn w:val="Normln"/>
    <w:next w:val="Normln"/>
    <w:pPr>
      <w:jc w:val="center"/>
    </w:pPr>
    <w:rPr>
      <w:rFonts w:ascii="Arial" w:hAnsi="Arial" w:cs="Arial"/>
      <w:b/>
    </w:rPr>
  </w:style>
  <w:style w:type="paragraph" w:styleId="Zpat">
    <w:name w:val="footer"/>
    <w:basedOn w:val="Normln"/>
    <w:uiPriority w:val="99"/>
    <w:pPr>
      <w:tabs>
        <w:tab w:val="center" w:pos="4819"/>
        <w:tab w:val="right" w:pos="9071"/>
      </w:tabs>
      <w:overflowPunct w:val="0"/>
      <w:autoSpaceDE w:val="0"/>
      <w:textAlignment w:val="baseline"/>
    </w:pPr>
    <w:rPr>
      <w:sz w:val="20"/>
      <w:szCs w:val="20"/>
    </w:rPr>
  </w:style>
  <w:style w:type="paragraph" w:customStyle="1" w:styleId="Textvbloku1">
    <w:name w:val="Text v bloku1"/>
    <w:basedOn w:val="Normln"/>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lang w:val="x-none"/>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cs="Arial"/>
      <w:szCs w:val="20"/>
      <w:lang w:val="en-GB"/>
    </w:rPr>
  </w:style>
  <w:style w:type="paragraph" w:customStyle="1" w:styleId="Zkladntextodsazen21">
    <w:name w:val="Základní text odsazený 21"/>
    <w:basedOn w:val="Normln"/>
    <w:pPr>
      <w:ind w:left="360" w:hanging="360"/>
      <w:jc w:val="both"/>
    </w:pPr>
    <w:rPr>
      <w:rFonts w:ascii="Arial" w:hAnsi="Arial" w:cs="Arial"/>
    </w:rPr>
  </w:style>
  <w:style w:type="paragraph" w:customStyle="1" w:styleId="Zkladntextodsazen31">
    <w:name w:val="Základní text odsazený 31"/>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cs="Arial"/>
      <w:szCs w:val="20"/>
      <w:lang w:val="en-GB"/>
    </w:rPr>
  </w:style>
  <w:style w:type="paragraph" w:customStyle="1" w:styleId="Odst15">
    <w:name w:val="Odst1.5"/>
    <w:basedOn w:val="Normln"/>
    <w:pPr>
      <w:spacing w:line="240" w:lineRule="atLeast"/>
      <w:ind w:left="851" w:hanging="851"/>
      <w:jc w:val="both"/>
    </w:pPr>
    <w:rPr>
      <w:rFonts w:ascii="Palton EE" w:hAnsi="Palton EE" w:cs="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Cs w:val="20"/>
      <w:lang w:val="en-GB"/>
    </w:rPr>
  </w:style>
  <w:style w:type="paragraph" w:customStyle="1" w:styleId="Zkladntext31">
    <w:name w:val="Základní text 31"/>
    <w:basedOn w:val="Normln"/>
    <w:pPr>
      <w:ind w:right="-24"/>
      <w:jc w:val="both"/>
    </w:pPr>
    <w:rPr>
      <w:rFonts w:ascii="Arial" w:hAnsi="Arial" w:cs="Arial"/>
    </w:rPr>
  </w:style>
  <w:style w:type="paragraph" w:customStyle="1" w:styleId="Zkladntext22">
    <w:name w:val="Základní text 22"/>
    <w:basedOn w:val="Normln"/>
    <w:pPr>
      <w:overflowPunct w:val="0"/>
      <w:autoSpaceDE w:val="0"/>
      <w:ind w:left="284" w:hanging="284"/>
      <w:jc w:val="both"/>
      <w:textAlignment w:val="baseline"/>
    </w:pPr>
    <w:rPr>
      <w:rFonts w:ascii="Arial" w:hAnsi="Arial" w:cs="Arial"/>
      <w:szCs w:val="20"/>
    </w:rPr>
  </w:style>
  <w:style w:type="paragraph" w:customStyle="1" w:styleId="TEXTFAXU">
    <w:name w:val="TEXT FAXU"/>
    <w:basedOn w:val="Normln"/>
    <w:pPr>
      <w:overflowPunct w:val="0"/>
      <w:autoSpaceDE w:val="0"/>
      <w:textAlignment w:val="baseline"/>
    </w:pPr>
    <w:rPr>
      <w:rFonts w:ascii="Arial" w:hAnsi="Arial" w:cs="Arial"/>
      <w:szCs w:val="20"/>
    </w:rPr>
  </w:style>
  <w:style w:type="paragraph" w:customStyle="1" w:styleId="Textvbloku2">
    <w:name w:val="Text v bloku2"/>
    <w:basedOn w:val="Normln"/>
    <w:pPr>
      <w:tabs>
        <w:tab w:val="left" w:pos="426"/>
      </w:tabs>
      <w:overflowPunct w:val="0"/>
      <w:autoSpaceDE w:val="0"/>
      <w:ind w:left="426" w:right="-24" w:hanging="426"/>
      <w:jc w:val="both"/>
      <w:textAlignment w:val="baseline"/>
    </w:pPr>
    <w:rPr>
      <w:rFonts w:ascii="Arial" w:hAnsi="Arial" w:cs="Arial"/>
      <w:szCs w:val="20"/>
    </w:rPr>
  </w:style>
  <w:style w:type="paragraph" w:customStyle="1" w:styleId="TEXT">
    <w:name w:val="TEXT"/>
    <w:basedOn w:val="Normln"/>
    <w:pPr>
      <w:overflowPunct w:val="0"/>
      <w:autoSpaceDE w:val="0"/>
      <w:textAlignment w:val="baseline"/>
    </w:pPr>
    <w:rPr>
      <w:szCs w:val="20"/>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Strana-">
    <w:name w:val="- Strana -"/>
    <w:pPr>
      <w:widowControl w:val="0"/>
      <w:suppressAutoHyphens/>
    </w:pPr>
    <w:rPr>
      <w:kern w:val="1"/>
      <w:lang w:eastAsia="ar-SA"/>
    </w:rPr>
  </w:style>
  <w:style w:type="paragraph" w:customStyle="1" w:styleId="Textkomente2">
    <w:name w:val="Text komentáře2"/>
    <w:basedOn w:val="Normln"/>
    <w:rPr>
      <w:sz w:val="20"/>
      <w:szCs w:val="20"/>
    </w:rPr>
  </w:style>
  <w:style w:type="paragraph" w:customStyle="1" w:styleId="Seznamoslovan">
    <w:name w:val="Seznam očíslovaný"/>
    <w:basedOn w:val="Zkladntext"/>
    <w:pPr>
      <w:widowControl w:val="0"/>
      <w:spacing w:line="216" w:lineRule="auto"/>
      <w:ind w:left="480" w:hanging="480"/>
      <w:jc w:val="left"/>
    </w:pPr>
    <w:rPr>
      <w:rFonts w:ascii="Arial" w:eastAsia="Arial" w:hAnsi="Arial" w:cs="Arial"/>
      <w:kern w:val="1"/>
      <w:sz w:val="22"/>
      <w:szCs w:val="22"/>
    </w:rPr>
  </w:style>
  <w:style w:type="paragraph" w:customStyle="1" w:styleId="seznamoslovan0">
    <w:name w:val="seznamoslovan"/>
    <w:basedOn w:val="Normln"/>
    <w:pPr>
      <w:widowControl w:val="0"/>
      <w:spacing w:before="100" w:after="100"/>
    </w:pPr>
    <w:rPr>
      <w:kern w:val="1"/>
    </w:rPr>
  </w:style>
  <w:style w:type="paragraph" w:customStyle="1" w:styleId="header0">
    <w:name w:val="header0"/>
    <w:basedOn w:val="Normln"/>
    <w:pPr>
      <w:widowControl w:val="0"/>
      <w:tabs>
        <w:tab w:val="center" w:pos="4536"/>
        <w:tab w:val="right" w:pos="9072"/>
      </w:tabs>
    </w:pPr>
    <w:rPr>
      <w:kern w:val="1"/>
    </w:rPr>
  </w:style>
  <w:style w:type="paragraph" w:customStyle="1" w:styleId="footer0">
    <w:name w:val="footer0"/>
    <w:basedOn w:val="Normln"/>
    <w:pPr>
      <w:widowControl w:val="0"/>
      <w:tabs>
        <w:tab w:val="center" w:pos="4536"/>
        <w:tab w:val="right" w:pos="9072"/>
      </w:tabs>
    </w:pPr>
    <w:rPr>
      <w:kern w:val="1"/>
    </w:rPr>
  </w:style>
  <w:style w:type="paragraph" w:customStyle="1" w:styleId="Zkladntext220">
    <w:name w:val="Základní text 22"/>
    <w:basedOn w:val="Normln"/>
    <w:pPr>
      <w:spacing w:after="120" w:line="480" w:lineRule="auto"/>
    </w:pPr>
  </w:style>
  <w:style w:type="paragraph" w:customStyle="1" w:styleId="ZkladntextodsazenZkladntextodsazenChar">
    <w:name w:val="Základní text odsazený.Základní text odsazený Char"/>
    <w:basedOn w:val="Normln"/>
    <w:uiPriority w:val="99"/>
    <w:rsid w:val="002A49C5"/>
    <w:pPr>
      <w:suppressAutoHyphens w:val="0"/>
      <w:autoSpaceDE w:val="0"/>
      <w:autoSpaceDN w:val="0"/>
      <w:ind w:left="284" w:hanging="284"/>
      <w:jc w:val="both"/>
    </w:pPr>
    <w:rPr>
      <w:rFonts w:ascii="Arial" w:hAnsi="Arial" w:cs="Arial"/>
      <w:lang w:eastAsia="cs-CZ"/>
    </w:rPr>
  </w:style>
  <w:style w:type="character" w:customStyle="1" w:styleId="ZkladntextChar">
    <w:name w:val="Základní text Char"/>
    <w:link w:val="Zkladntext"/>
    <w:rsid w:val="006E7166"/>
    <w:rPr>
      <w:sz w:val="24"/>
      <w:lang w:eastAsia="ar-SA"/>
    </w:rPr>
  </w:style>
  <w:style w:type="paragraph" w:customStyle="1" w:styleId="seznam1">
    <w:name w:val="seznam1"/>
    <w:basedOn w:val="Normln"/>
    <w:uiPriority w:val="99"/>
    <w:rsid w:val="00336398"/>
    <w:pPr>
      <w:keepNext/>
      <w:numPr>
        <w:numId w:val="6"/>
      </w:numPr>
      <w:suppressAutoHyphens w:val="0"/>
      <w:spacing w:after="120"/>
      <w:ind w:left="907"/>
      <w:jc w:val="both"/>
    </w:pPr>
    <w:rPr>
      <w:rFonts w:ascii="Arial" w:hAnsi="Arial" w:cs="Arial"/>
      <w:lang w:eastAsia="cs-CZ"/>
    </w:rPr>
  </w:style>
  <w:style w:type="paragraph" w:styleId="Bezmezer">
    <w:name w:val="No Spacing"/>
    <w:uiPriority w:val="1"/>
    <w:qFormat/>
    <w:rsid w:val="00CE2D48"/>
    <w:pPr>
      <w:suppressAutoHyphens/>
    </w:pPr>
    <w:rPr>
      <w:sz w:val="24"/>
      <w:szCs w:val="24"/>
      <w:lang w:eastAsia="ar-SA"/>
    </w:rPr>
  </w:style>
  <w:style w:type="paragraph" w:styleId="Odstavecseseznamem">
    <w:name w:val="List Paragraph"/>
    <w:aliases w:val="Odrážkový seznam"/>
    <w:basedOn w:val="Normln"/>
    <w:uiPriority w:val="34"/>
    <w:qFormat/>
    <w:rsid w:val="00153F7F"/>
    <w:pPr>
      <w:ind w:left="708"/>
    </w:pPr>
  </w:style>
  <w:style w:type="character" w:styleId="Nevyeenzmnka">
    <w:name w:val="Unresolved Mention"/>
    <w:uiPriority w:val="99"/>
    <w:semiHidden/>
    <w:unhideWhenUsed/>
    <w:rsid w:val="0045024F"/>
    <w:rPr>
      <w:color w:val="605E5C"/>
      <w:shd w:val="clear" w:color="auto" w:fill="E1DFDD"/>
    </w:rPr>
  </w:style>
  <w:style w:type="paragraph" w:customStyle="1" w:styleId="2nesltext">
    <w:name w:val="2nečísl.text"/>
    <w:basedOn w:val="Normln"/>
    <w:qFormat/>
    <w:rsid w:val="00666A4F"/>
    <w:pPr>
      <w:suppressAutoHyphens w:val="0"/>
      <w:spacing w:before="120" w:after="240"/>
      <w:jc w:val="both"/>
    </w:pPr>
    <w:rPr>
      <w:rFonts w:ascii="Calibri" w:hAnsi="Calibri"/>
      <w:sz w:val="22"/>
      <w:szCs w:val="22"/>
      <w:lang w:eastAsia="en-US"/>
    </w:rPr>
  </w:style>
  <w:style w:type="character" w:styleId="Odkaznakoment">
    <w:name w:val="annotation reference"/>
    <w:uiPriority w:val="99"/>
    <w:semiHidden/>
    <w:unhideWhenUsed/>
    <w:rsid w:val="00357A44"/>
    <w:rPr>
      <w:sz w:val="16"/>
      <w:szCs w:val="16"/>
    </w:rPr>
  </w:style>
  <w:style w:type="paragraph" w:styleId="Textkomente">
    <w:name w:val="annotation text"/>
    <w:basedOn w:val="Normln"/>
    <w:link w:val="TextkomenteChar"/>
    <w:uiPriority w:val="99"/>
    <w:unhideWhenUsed/>
    <w:rsid w:val="00357A44"/>
    <w:rPr>
      <w:sz w:val="20"/>
      <w:szCs w:val="20"/>
    </w:rPr>
  </w:style>
  <w:style w:type="character" w:customStyle="1" w:styleId="TextkomenteChar">
    <w:name w:val="Text komentáře Char"/>
    <w:link w:val="Textkomente"/>
    <w:uiPriority w:val="99"/>
    <w:rsid w:val="00357A44"/>
    <w:rPr>
      <w:lang w:eastAsia="ar-SA"/>
    </w:rPr>
  </w:style>
  <w:style w:type="paragraph" w:styleId="Revize">
    <w:name w:val="Revision"/>
    <w:hidden/>
    <w:uiPriority w:val="99"/>
    <w:semiHidden/>
    <w:rsid w:val="00927E63"/>
    <w:rPr>
      <w:sz w:val="24"/>
      <w:szCs w:val="24"/>
      <w:lang w:eastAsia="ar-SA"/>
    </w:rPr>
  </w:style>
  <w:style w:type="paragraph" w:styleId="Zkladntextodsazen3">
    <w:name w:val="Body Text Indent 3"/>
    <w:basedOn w:val="Normln"/>
    <w:link w:val="Zkladntextodsazen3Char"/>
    <w:uiPriority w:val="99"/>
    <w:semiHidden/>
    <w:unhideWhenUsed/>
    <w:rsid w:val="00D424EB"/>
    <w:pPr>
      <w:spacing w:after="120"/>
      <w:ind w:left="283"/>
    </w:pPr>
    <w:rPr>
      <w:sz w:val="16"/>
      <w:szCs w:val="16"/>
    </w:rPr>
  </w:style>
  <w:style w:type="character" w:customStyle="1" w:styleId="Zkladntextodsazen3Char">
    <w:name w:val="Základní text odsazený 3 Char"/>
    <w:link w:val="Zkladntextodsazen3"/>
    <w:uiPriority w:val="99"/>
    <w:semiHidden/>
    <w:rsid w:val="00D424EB"/>
    <w:rPr>
      <w:sz w:val="16"/>
      <w:szCs w:val="16"/>
      <w:lang w:eastAsia="ar-SA"/>
    </w:rPr>
  </w:style>
  <w:style w:type="paragraph" w:customStyle="1" w:styleId="pf0">
    <w:name w:val="pf0"/>
    <w:basedOn w:val="Normln"/>
    <w:rsid w:val="00211B58"/>
    <w:pPr>
      <w:suppressAutoHyphens w:val="0"/>
      <w:spacing w:before="100" w:beforeAutospacing="1" w:after="100" w:afterAutospacing="1"/>
    </w:pPr>
    <w:rPr>
      <w:lang w:eastAsia="cs-CZ"/>
    </w:rPr>
  </w:style>
  <w:style w:type="character" w:customStyle="1" w:styleId="cf01">
    <w:name w:val="cf01"/>
    <w:basedOn w:val="Standardnpsmoodstavce"/>
    <w:rsid w:val="00211B58"/>
    <w:rPr>
      <w:rFonts w:ascii="Segoe UI" w:hAnsi="Segoe UI" w:cs="Segoe UI" w:hint="default"/>
      <w:sz w:val="18"/>
      <w:szCs w:val="18"/>
    </w:rPr>
  </w:style>
  <w:style w:type="character" w:customStyle="1" w:styleId="cf11">
    <w:name w:val="cf11"/>
    <w:basedOn w:val="Standardnpsmoodstavce"/>
    <w:rsid w:val="00211B58"/>
    <w:rPr>
      <w:rFonts w:ascii="Segoe UI" w:hAnsi="Segoe UI" w:cs="Segoe UI" w:hint="default"/>
      <w:b/>
      <w:bCs/>
      <w:sz w:val="18"/>
      <w:szCs w:val="18"/>
    </w:rPr>
  </w:style>
  <w:style w:type="character" w:customStyle="1" w:styleId="cf21">
    <w:name w:val="cf21"/>
    <w:basedOn w:val="Standardnpsmoodstavce"/>
    <w:rsid w:val="00211B58"/>
    <w:rPr>
      <w:rFonts w:ascii="Segoe UI" w:hAnsi="Segoe UI" w:cs="Segoe UI" w:hint="default"/>
      <w:b/>
      <w:bCs/>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598">
      <w:bodyDiv w:val="1"/>
      <w:marLeft w:val="0"/>
      <w:marRight w:val="0"/>
      <w:marTop w:val="0"/>
      <w:marBottom w:val="0"/>
      <w:divBdr>
        <w:top w:val="none" w:sz="0" w:space="0" w:color="auto"/>
        <w:left w:val="none" w:sz="0" w:space="0" w:color="auto"/>
        <w:bottom w:val="none" w:sz="0" w:space="0" w:color="auto"/>
        <w:right w:val="none" w:sz="0" w:space="0" w:color="auto"/>
      </w:divBdr>
    </w:div>
    <w:div w:id="630478238">
      <w:bodyDiv w:val="1"/>
      <w:marLeft w:val="0"/>
      <w:marRight w:val="0"/>
      <w:marTop w:val="0"/>
      <w:marBottom w:val="0"/>
      <w:divBdr>
        <w:top w:val="none" w:sz="0" w:space="0" w:color="auto"/>
        <w:left w:val="none" w:sz="0" w:space="0" w:color="auto"/>
        <w:bottom w:val="none" w:sz="0" w:space="0" w:color="auto"/>
        <w:right w:val="none" w:sz="0" w:space="0" w:color="auto"/>
      </w:divBdr>
    </w:div>
    <w:div w:id="671449017">
      <w:bodyDiv w:val="1"/>
      <w:marLeft w:val="0"/>
      <w:marRight w:val="0"/>
      <w:marTop w:val="0"/>
      <w:marBottom w:val="0"/>
      <w:divBdr>
        <w:top w:val="none" w:sz="0" w:space="0" w:color="auto"/>
        <w:left w:val="none" w:sz="0" w:space="0" w:color="auto"/>
        <w:bottom w:val="none" w:sz="0" w:space="0" w:color="auto"/>
        <w:right w:val="none" w:sz="0" w:space="0" w:color="auto"/>
      </w:divBdr>
    </w:div>
    <w:div w:id="824932500">
      <w:bodyDiv w:val="1"/>
      <w:marLeft w:val="0"/>
      <w:marRight w:val="0"/>
      <w:marTop w:val="0"/>
      <w:marBottom w:val="0"/>
      <w:divBdr>
        <w:top w:val="none" w:sz="0" w:space="0" w:color="auto"/>
        <w:left w:val="none" w:sz="0" w:space="0" w:color="auto"/>
        <w:bottom w:val="none" w:sz="0" w:space="0" w:color="auto"/>
        <w:right w:val="none" w:sz="0" w:space="0" w:color="auto"/>
      </w:divBdr>
    </w:div>
    <w:div w:id="927346872">
      <w:bodyDiv w:val="1"/>
      <w:marLeft w:val="0"/>
      <w:marRight w:val="0"/>
      <w:marTop w:val="0"/>
      <w:marBottom w:val="0"/>
      <w:divBdr>
        <w:top w:val="none" w:sz="0" w:space="0" w:color="auto"/>
        <w:left w:val="none" w:sz="0" w:space="0" w:color="auto"/>
        <w:bottom w:val="none" w:sz="0" w:space="0" w:color="auto"/>
        <w:right w:val="none" w:sz="0" w:space="0" w:color="auto"/>
      </w:divBdr>
    </w:div>
    <w:div w:id="1460878410">
      <w:bodyDiv w:val="1"/>
      <w:marLeft w:val="0"/>
      <w:marRight w:val="0"/>
      <w:marTop w:val="0"/>
      <w:marBottom w:val="0"/>
      <w:divBdr>
        <w:top w:val="none" w:sz="0" w:space="0" w:color="auto"/>
        <w:left w:val="none" w:sz="0" w:space="0" w:color="auto"/>
        <w:bottom w:val="none" w:sz="0" w:space="0" w:color="auto"/>
        <w:right w:val="none" w:sz="0" w:space="0" w:color="auto"/>
      </w:divBdr>
    </w:div>
    <w:div w:id="1529686052">
      <w:bodyDiv w:val="1"/>
      <w:marLeft w:val="0"/>
      <w:marRight w:val="0"/>
      <w:marTop w:val="0"/>
      <w:marBottom w:val="0"/>
      <w:divBdr>
        <w:top w:val="none" w:sz="0" w:space="0" w:color="auto"/>
        <w:left w:val="none" w:sz="0" w:space="0" w:color="auto"/>
        <w:bottom w:val="none" w:sz="0" w:space="0" w:color="auto"/>
        <w:right w:val="none" w:sz="0" w:space="0" w:color="auto"/>
      </w:divBdr>
    </w:div>
    <w:div w:id="1588611112">
      <w:bodyDiv w:val="1"/>
      <w:marLeft w:val="0"/>
      <w:marRight w:val="0"/>
      <w:marTop w:val="0"/>
      <w:marBottom w:val="0"/>
      <w:divBdr>
        <w:top w:val="none" w:sz="0" w:space="0" w:color="auto"/>
        <w:left w:val="none" w:sz="0" w:space="0" w:color="auto"/>
        <w:bottom w:val="none" w:sz="0" w:space="0" w:color="auto"/>
        <w:right w:val="none" w:sz="0" w:space="0" w:color="auto"/>
      </w:divBdr>
    </w:div>
    <w:div w:id="1615093965">
      <w:bodyDiv w:val="1"/>
      <w:marLeft w:val="0"/>
      <w:marRight w:val="0"/>
      <w:marTop w:val="0"/>
      <w:marBottom w:val="0"/>
      <w:divBdr>
        <w:top w:val="none" w:sz="0" w:space="0" w:color="auto"/>
        <w:left w:val="none" w:sz="0" w:space="0" w:color="auto"/>
        <w:bottom w:val="none" w:sz="0" w:space="0" w:color="auto"/>
        <w:right w:val="none" w:sz="0" w:space="0" w:color="auto"/>
      </w:divBdr>
    </w:div>
    <w:div w:id="19510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vojta@suspk.cz" TargetMode="Externa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datelna@suspk.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martin.dubsky@suspk.cz" TargetMode="Externa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4BEF9-C1C6-4F9C-A5E1-BE3771222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12</Pages>
  <Words>4436</Words>
  <Characters>26179</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HP</Company>
  <LinksUpToDate>false</LinksUpToDate>
  <CharactersWithSpaces>30554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neumann</dc:creator>
  <cp:keywords/>
  <dc:description/>
  <cp:lastModifiedBy>Václavíčková Veronika</cp:lastModifiedBy>
  <cp:revision>42</cp:revision>
  <cp:lastPrinted>2025-08-20T22:32:00Z</cp:lastPrinted>
  <dcterms:created xsi:type="dcterms:W3CDTF">2025-08-20T10:59:00Z</dcterms:created>
  <dcterms:modified xsi:type="dcterms:W3CDTF">2025-08-22T06:59:00Z</dcterms:modified>
</cp:coreProperties>
</file>